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775A2" w14:textId="4C97E651" w:rsidR="00C30659" w:rsidRDefault="0003465E" w:rsidP="00D05085">
      <w:pPr>
        <w:pStyle w:val="NormalWeb"/>
        <w:spacing w:before="120" w:beforeAutospacing="0" w:after="120" w:afterAutospacing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ARM WG1 TG 1.5.4</w:t>
      </w:r>
      <w:r w:rsidR="00C30659" w:rsidRPr="00C30659">
        <w:rPr>
          <w:rFonts w:ascii="Arial" w:hAnsi="Arial" w:cs="Arial"/>
          <w:b/>
        </w:rPr>
        <w:t xml:space="preserve">: </w:t>
      </w:r>
      <w:r w:rsidRPr="0003465E">
        <w:rPr>
          <w:rFonts w:ascii="Arial" w:hAnsi="Arial" w:cs="Arial"/>
          <w:b/>
        </w:rPr>
        <w:t>Develop guidance for navigators on the use of AtoN</w:t>
      </w:r>
    </w:p>
    <w:p w14:paraId="282B01E7" w14:textId="12F7889C" w:rsidR="00D05085" w:rsidRPr="00306825" w:rsidRDefault="00D05085" w:rsidP="00175B2D">
      <w:pPr>
        <w:pStyle w:val="NormalWeb"/>
        <w:spacing w:before="120" w:beforeAutospacing="0" w:after="120" w:afterAutospacing="0"/>
        <w:jc w:val="both"/>
        <w:rPr>
          <w:rFonts w:ascii="Arial" w:hAnsi="Arial" w:cs="Arial"/>
          <w:b/>
        </w:rPr>
      </w:pPr>
      <w:r w:rsidRPr="00175B2D">
        <w:rPr>
          <w:rFonts w:ascii="Arial" w:hAnsi="Arial" w:cs="Arial"/>
          <w:bCs/>
          <w:sz w:val="20"/>
          <w:szCs w:val="20"/>
          <w:highlight w:val="yellow"/>
        </w:rPr>
        <w:t xml:space="preserve">It is </w:t>
      </w:r>
      <w:r w:rsidR="00306825" w:rsidRPr="00175B2D">
        <w:rPr>
          <w:rFonts w:ascii="Arial" w:hAnsi="Arial" w:cs="Arial"/>
          <w:bCs/>
          <w:sz w:val="20"/>
          <w:szCs w:val="20"/>
          <w:highlight w:val="yellow"/>
        </w:rPr>
        <w:t>recommended</w:t>
      </w:r>
      <w:r w:rsidRPr="00175B2D">
        <w:rPr>
          <w:rFonts w:ascii="Arial" w:hAnsi="Arial" w:cs="Arial"/>
          <w:bCs/>
          <w:sz w:val="20"/>
          <w:szCs w:val="20"/>
          <w:highlight w:val="yellow"/>
        </w:rPr>
        <w:t xml:space="preserve"> that “navigators” be changed to “</w:t>
      </w:r>
      <w:r w:rsidR="00306825" w:rsidRPr="00175B2D">
        <w:rPr>
          <w:rFonts w:ascii="Arial" w:hAnsi="Arial" w:cs="Arial"/>
          <w:bCs/>
          <w:sz w:val="20"/>
          <w:szCs w:val="20"/>
          <w:highlight w:val="yellow"/>
        </w:rPr>
        <w:t>mariners</w:t>
      </w:r>
      <w:r w:rsidR="00B70927">
        <w:rPr>
          <w:rFonts w:ascii="Arial" w:hAnsi="Arial" w:cs="Arial"/>
          <w:bCs/>
          <w:sz w:val="20"/>
          <w:szCs w:val="20"/>
          <w:highlight w:val="yellow"/>
        </w:rPr>
        <w:t>”</w:t>
      </w:r>
      <w:r w:rsidR="00FB3252">
        <w:rPr>
          <w:rFonts w:ascii="Arial" w:hAnsi="Arial" w:cs="Arial"/>
          <w:bCs/>
          <w:sz w:val="20"/>
          <w:szCs w:val="20"/>
          <w:highlight w:val="yellow"/>
        </w:rPr>
        <w:t xml:space="preserve"> to make it more encompassing</w:t>
      </w:r>
      <w:r w:rsidRPr="00175B2D">
        <w:rPr>
          <w:rFonts w:ascii="Arial" w:hAnsi="Arial" w:cs="Arial"/>
          <w:bCs/>
          <w:sz w:val="20"/>
          <w:szCs w:val="20"/>
          <w:highlight w:val="yellow"/>
        </w:rPr>
        <w:t>.</w:t>
      </w:r>
    </w:p>
    <w:p w14:paraId="1996661D" w14:textId="311C5A98" w:rsidR="00306825" w:rsidRPr="00175B2D" w:rsidRDefault="00306825" w:rsidP="00175B2D">
      <w:pPr>
        <w:pStyle w:val="NoSpacing"/>
        <w:spacing w:before="240" w:after="12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75B2D">
        <w:rPr>
          <w:rFonts w:ascii="Arial" w:hAnsi="Arial" w:cs="Arial"/>
          <w:b/>
          <w:sz w:val="20"/>
          <w:szCs w:val="20"/>
        </w:rPr>
        <w:t>Note</w:t>
      </w:r>
      <w:r w:rsidRPr="00175B2D">
        <w:rPr>
          <w:rFonts w:ascii="Arial" w:hAnsi="Arial" w:cs="Arial"/>
          <w:bCs/>
          <w:color w:val="000000" w:themeColor="text1"/>
          <w:sz w:val="20"/>
          <w:szCs w:val="20"/>
        </w:rPr>
        <w:t xml:space="preserve">: R1021 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M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ar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i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n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e Ai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d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s to</w:t>
      </w:r>
      <w:r w:rsidRPr="00175B2D">
        <w:rPr>
          <w:rFonts w:ascii="Arial" w:eastAsia="Calibri" w:hAnsi="Arial" w:cs="Arial"/>
          <w:color w:val="000000" w:themeColor="text1"/>
          <w:spacing w:val="-2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Na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v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igation Aw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ar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e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 xml:space="preserve">ness 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 xml:space="preserve">for 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M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ar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i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n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e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rs, point 4</w:t>
      </w:r>
      <w:r w:rsidR="006F363C"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 xml:space="preserve">(a) indicate: </w:t>
      </w:r>
    </w:p>
    <w:p w14:paraId="3867FF8C" w14:textId="0959B65D" w:rsidR="00306825" w:rsidRPr="00175B2D" w:rsidRDefault="006F363C" w:rsidP="00175B2D">
      <w:pPr>
        <w:spacing w:before="120" w:after="120" w:line="240" w:lineRule="auto"/>
        <w:ind w:right="-20"/>
        <w:jc w:val="both"/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</w:pPr>
      <w:r w:rsidRPr="006F363C">
        <w:rPr>
          <w:rFonts w:ascii="Arial" w:eastAsia="Calibri" w:hAnsi="Arial" w:cs="Arial"/>
          <w:color w:val="000000" w:themeColor="text1"/>
          <w:sz w:val="20"/>
          <w:szCs w:val="20"/>
        </w:rPr>
        <w:t>“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That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the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2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2010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M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anila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5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am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ndm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nts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2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he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an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ex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2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he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I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tern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2"/>
          <w:sz w:val="20"/>
          <w:szCs w:val="20"/>
        </w:rPr>
        <w:t>a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ti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nal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2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Co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nvent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io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3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S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tand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2"/>
          <w:sz w:val="20"/>
          <w:szCs w:val="20"/>
        </w:rPr>
        <w:t>a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rds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9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f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r</w:t>
      </w:r>
      <w:r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Training,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7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C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rt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ificati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1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a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d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2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Watch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k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eep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in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g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3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f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r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3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Seafare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rs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,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9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1978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(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ST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C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W)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7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states,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6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in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er-alia,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8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that:</w:t>
      </w:r>
    </w:p>
    <w:p w14:paraId="4BDFB634" w14:textId="5C306330" w:rsidR="00306825" w:rsidRPr="00175B2D" w:rsidRDefault="00306825" w:rsidP="00175B2D">
      <w:pPr>
        <w:spacing w:before="120" w:after="120" w:line="240" w:lineRule="auto"/>
        <w:ind w:left="567" w:right="-20" w:hanging="567"/>
        <w:jc w:val="both"/>
        <w:rPr>
          <w:rFonts w:ascii="Arial" w:eastAsia="Calibri" w:hAnsi="Arial" w:cs="Arial"/>
          <w:sz w:val="20"/>
          <w:szCs w:val="20"/>
        </w:rPr>
      </w:pPr>
      <w:r w:rsidRPr="00175B2D">
        <w:rPr>
          <w:rFonts w:ascii="Arial" w:eastAsia="Calibri" w:hAnsi="Arial" w:cs="Arial"/>
          <w:i/>
          <w:iCs/>
          <w:sz w:val="20"/>
          <w:szCs w:val="20"/>
        </w:rPr>
        <w:t>a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ab/>
        <w:t>deck</w:t>
      </w:r>
      <w:r w:rsidRPr="00175B2D">
        <w:rPr>
          <w:rFonts w:ascii="Arial" w:eastAsia="Calibri" w:hAnsi="Arial" w:cs="Arial"/>
          <w:i/>
          <w:iCs/>
          <w:spacing w:val="-4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fficers</w:t>
      </w:r>
      <w:r w:rsidRPr="00175B2D">
        <w:rPr>
          <w:rFonts w:ascii="Arial" w:eastAsia="Calibri" w:hAnsi="Arial" w:cs="Arial"/>
          <w:i/>
          <w:iCs/>
          <w:spacing w:val="-5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h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uld</w:t>
      </w:r>
      <w:r w:rsidRPr="00175B2D">
        <w:rPr>
          <w:rFonts w:ascii="Arial" w:eastAsia="Calibri" w:hAnsi="Arial" w:cs="Arial"/>
          <w:i/>
          <w:iCs/>
          <w:spacing w:val="-6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have</w:t>
      </w:r>
      <w:r w:rsidRPr="00175B2D">
        <w:rPr>
          <w:rFonts w:ascii="Arial" w:eastAsia="Calibri" w:hAnsi="Arial" w:cs="Arial"/>
          <w:i/>
          <w:iCs/>
          <w:spacing w:val="-3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t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he</w:t>
      </w:r>
      <w:r w:rsidRPr="00175B2D">
        <w:rPr>
          <w:rFonts w:ascii="Arial" w:eastAsia="Calibri" w:hAnsi="Arial" w:cs="Arial"/>
          <w:i/>
          <w:iCs/>
          <w:spacing w:val="-4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abil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ty</w:t>
      </w:r>
      <w:r w:rsidRPr="00175B2D">
        <w:rPr>
          <w:rFonts w:ascii="Arial" w:eastAsia="Calibri" w:hAnsi="Arial" w:cs="Arial"/>
          <w:i/>
          <w:iCs/>
          <w:spacing w:val="-3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to</w:t>
      </w:r>
      <w:r w:rsidRPr="00175B2D">
        <w:rPr>
          <w:rFonts w:ascii="Arial" w:eastAsia="Calibri" w:hAnsi="Arial" w:cs="Arial"/>
          <w:i/>
          <w:iCs/>
          <w:spacing w:val="-2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d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eterm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ne</w:t>
      </w:r>
      <w:r w:rsidRPr="00175B2D">
        <w:rPr>
          <w:rFonts w:ascii="Arial" w:eastAsia="Calibri" w:hAnsi="Arial" w:cs="Arial"/>
          <w:i/>
          <w:iCs/>
          <w:spacing w:val="-8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the</w:t>
      </w:r>
      <w:r w:rsidRPr="00175B2D">
        <w:rPr>
          <w:rFonts w:ascii="Arial" w:eastAsia="Calibri" w:hAnsi="Arial" w:cs="Arial"/>
          <w:i/>
          <w:iCs/>
          <w:spacing w:val="-1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hip’s</w:t>
      </w:r>
      <w:r w:rsidRPr="00175B2D">
        <w:rPr>
          <w:rFonts w:ascii="Arial" w:eastAsia="Calibri" w:hAnsi="Arial" w:cs="Arial"/>
          <w:i/>
          <w:iCs/>
          <w:spacing w:val="-5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p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iti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</w:t>
      </w:r>
      <w:r w:rsidRPr="00175B2D">
        <w:rPr>
          <w:rFonts w:ascii="Arial" w:eastAsia="Calibri" w:hAnsi="Arial" w:cs="Arial"/>
          <w:i/>
          <w:iCs/>
          <w:spacing w:val="-7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by</w:t>
      </w:r>
      <w:r w:rsidRPr="00175B2D">
        <w:rPr>
          <w:rFonts w:ascii="Arial" w:eastAsia="Calibri" w:hAnsi="Arial" w:cs="Arial"/>
          <w:i/>
          <w:iCs/>
          <w:spacing w:val="-1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u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e</w:t>
      </w:r>
      <w:r w:rsidRPr="00175B2D">
        <w:rPr>
          <w:rFonts w:ascii="Arial" w:eastAsia="Calibri" w:hAnsi="Arial" w:cs="Arial"/>
          <w:i/>
          <w:iCs/>
          <w:spacing w:val="-4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f</w:t>
      </w:r>
      <w:r w:rsidRPr="00175B2D">
        <w:rPr>
          <w:rFonts w:ascii="Arial" w:eastAsia="Calibri" w:hAnsi="Arial" w:cs="Arial"/>
          <w:i/>
          <w:iCs/>
          <w:spacing w:val="-2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a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ds</w:t>
      </w:r>
      <w:r w:rsidRPr="00175B2D">
        <w:rPr>
          <w:rFonts w:ascii="Arial" w:eastAsia="Calibri" w:hAnsi="Arial" w:cs="Arial"/>
          <w:i/>
          <w:iCs/>
          <w:spacing w:val="-3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to navigati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n,</w:t>
      </w:r>
      <w:r w:rsidRPr="00175B2D">
        <w:rPr>
          <w:rFonts w:ascii="Arial" w:eastAsia="Calibri" w:hAnsi="Arial" w:cs="Arial"/>
          <w:i/>
          <w:iCs/>
          <w:spacing w:val="-9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n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clud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ng</w:t>
      </w:r>
      <w:r w:rsidRPr="00175B2D">
        <w:rPr>
          <w:rFonts w:ascii="Arial" w:eastAsia="Calibri" w:hAnsi="Arial" w:cs="Arial"/>
          <w:i/>
          <w:iCs/>
          <w:spacing w:val="-8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l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g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h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ho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u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e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,</w:t>
      </w:r>
      <w:r w:rsidRPr="00175B2D">
        <w:rPr>
          <w:rFonts w:ascii="Arial" w:eastAsia="Calibri" w:hAnsi="Arial" w:cs="Arial"/>
          <w:i/>
          <w:iCs/>
          <w:spacing w:val="-10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be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a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c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,</w:t>
      </w:r>
      <w:r w:rsidRPr="00175B2D">
        <w:rPr>
          <w:rFonts w:ascii="Arial" w:eastAsia="Calibri" w:hAnsi="Arial" w:cs="Arial"/>
          <w:i/>
          <w:iCs/>
          <w:spacing w:val="-8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and</w:t>
      </w:r>
      <w:r w:rsidRPr="00175B2D">
        <w:rPr>
          <w:rFonts w:ascii="Arial" w:eastAsia="Calibri" w:hAnsi="Arial" w:cs="Arial"/>
          <w:i/>
          <w:iCs/>
          <w:spacing w:val="-4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b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u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y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sz w:val="20"/>
          <w:szCs w:val="20"/>
        </w:rPr>
        <w:t>.</w:t>
      </w:r>
      <w:r w:rsidR="006F363C">
        <w:rPr>
          <w:rFonts w:ascii="Arial" w:eastAsia="Calibri" w:hAnsi="Arial" w:cs="Arial"/>
          <w:sz w:val="20"/>
          <w:szCs w:val="20"/>
        </w:rPr>
        <w:t>”</w:t>
      </w:r>
    </w:p>
    <w:p w14:paraId="23049839" w14:textId="0AB0A28B" w:rsidR="0010352F" w:rsidRPr="0010352F" w:rsidRDefault="0003465E" w:rsidP="00175B2D">
      <w:pPr>
        <w:pStyle w:val="NoSpacing"/>
        <w:spacing w:before="240" w:after="12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>Task 1.5.4</w:t>
      </w:r>
      <w:r w:rsidR="00C30659" w:rsidRPr="00C30659">
        <w:rPr>
          <w:rFonts w:ascii="Arial" w:hAnsi="Arial" w:cs="Arial"/>
          <w:bCs/>
          <w:sz w:val="20"/>
          <w:szCs w:val="20"/>
          <w:u w:val="single"/>
        </w:rPr>
        <w:t>:</w:t>
      </w:r>
      <w:r w:rsidR="00C30659" w:rsidRPr="00C30659">
        <w:rPr>
          <w:rFonts w:ascii="Arial" w:hAnsi="Arial" w:cs="Arial"/>
          <w:bCs/>
          <w:sz w:val="20"/>
          <w:szCs w:val="20"/>
        </w:rPr>
        <w:t xml:space="preserve"> </w:t>
      </w:r>
      <w:r w:rsidR="0010352F">
        <w:rPr>
          <w:rFonts w:ascii="Arial" w:hAnsi="Arial" w:cs="Arial"/>
          <w:bCs/>
          <w:i/>
          <w:iCs/>
          <w:sz w:val="20"/>
          <w:szCs w:val="20"/>
        </w:rPr>
        <w:t>Develop a Guideline on AtoN</w:t>
      </w:r>
      <w:r w:rsidR="0010352F" w:rsidRPr="0010352F">
        <w:rPr>
          <w:rFonts w:ascii="Arial" w:hAnsi="Arial" w:cs="Arial"/>
          <w:bCs/>
          <w:i/>
          <w:iCs/>
          <w:sz w:val="20"/>
          <w:szCs w:val="20"/>
        </w:rPr>
        <w:t xml:space="preserve"> Awareness for </w:t>
      </w:r>
      <w:r w:rsidR="00D4341A">
        <w:rPr>
          <w:rFonts w:ascii="Arial" w:hAnsi="Arial" w:cs="Arial"/>
          <w:bCs/>
          <w:i/>
          <w:iCs/>
          <w:sz w:val="20"/>
          <w:szCs w:val="20"/>
        </w:rPr>
        <w:t>mariners</w:t>
      </w:r>
      <w:r w:rsidR="0010352F" w:rsidRPr="0010352F">
        <w:rPr>
          <w:rFonts w:ascii="Arial" w:hAnsi="Arial" w:cs="Arial"/>
          <w:bCs/>
          <w:i/>
          <w:iCs/>
          <w:sz w:val="20"/>
          <w:szCs w:val="20"/>
        </w:rPr>
        <w:t xml:space="preserve"> suitable for use by a range of bodies</w:t>
      </w:r>
      <w:r w:rsidR="003B03E1">
        <w:rPr>
          <w:rFonts w:ascii="Arial" w:hAnsi="Arial" w:cs="Arial"/>
          <w:bCs/>
          <w:i/>
          <w:iCs/>
          <w:sz w:val="20"/>
          <w:szCs w:val="20"/>
        </w:rPr>
        <w:t>,</w:t>
      </w:r>
      <w:r w:rsidR="0010352F" w:rsidRPr="0010352F">
        <w:rPr>
          <w:rFonts w:ascii="Arial" w:hAnsi="Arial" w:cs="Arial"/>
          <w:bCs/>
          <w:i/>
          <w:iCs/>
          <w:sz w:val="20"/>
          <w:szCs w:val="20"/>
        </w:rPr>
        <w:t xml:space="preserve"> including National Competent Authorities, STCW Training Organisations and shipping owners/organisations. </w:t>
      </w:r>
    </w:p>
    <w:p w14:paraId="02508865" w14:textId="77777777" w:rsidR="0010352F" w:rsidRPr="0010352F" w:rsidRDefault="0010352F" w:rsidP="00175B2D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10352F">
        <w:rPr>
          <w:rFonts w:ascii="Arial" w:hAnsi="Arial" w:cs="Arial"/>
          <w:bCs/>
          <w:i/>
          <w:iCs/>
          <w:sz w:val="20"/>
          <w:szCs w:val="20"/>
        </w:rPr>
        <w:t>The Guideline should be prepared with a view to influencing further revisions of the STCW Code.</w:t>
      </w:r>
    </w:p>
    <w:p w14:paraId="5D288D75" w14:textId="35586053" w:rsidR="00C30659" w:rsidRPr="003F38D3" w:rsidRDefault="00243932" w:rsidP="00175B2D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3F38D3">
        <w:rPr>
          <w:rFonts w:ascii="Arial" w:hAnsi="Arial" w:cs="Arial"/>
          <w:bCs/>
          <w:i/>
          <w:sz w:val="20"/>
          <w:szCs w:val="20"/>
        </w:rPr>
        <w:t xml:space="preserve">This gap analysis is approached from the view of the career path of a </w:t>
      </w:r>
      <w:r w:rsidR="00D4341A">
        <w:rPr>
          <w:rFonts w:ascii="Arial" w:hAnsi="Arial" w:cs="Arial"/>
          <w:bCs/>
          <w:i/>
          <w:sz w:val="20"/>
          <w:szCs w:val="20"/>
        </w:rPr>
        <w:t>mariner</w:t>
      </w:r>
      <w:r w:rsidRPr="003F38D3">
        <w:rPr>
          <w:rFonts w:ascii="Arial" w:hAnsi="Arial" w:cs="Arial"/>
          <w:bCs/>
          <w:i/>
          <w:sz w:val="20"/>
          <w:szCs w:val="20"/>
        </w:rPr>
        <w:t>, and his/her interaction with AtoN</w:t>
      </w:r>
      <w:r w:rsidR="00D4341A">
        <w:rPr>
          <w:rFonts w:ascii="Arial" w:hAnsi="Arial" w:cs="Arial"/>
          <w:bCs/>
          <w:i/>
          <w:sz w:val="20"/>
          <w:szCs w:val="20"/>
        </w:rPr>
        <w:t xml:space="preserve">, as well </w:t>
      </w:r>
      <w:r w:rsidR="00D4341A" w:rsidRPr="00D4341A">
        <w:rPr>
          <w:rFonts w:ascii="Arial" w:hAnsi="Arial" w:cs="Arial"/>
          <w:bCs/>
          <w:i/>
          <w:sz w:val="20"/>
          <w:szCs w:val="20"/>
        </w:rPr>
        <w:t xml:space="preserve">as </w:t>
      </w:r>
      <w:r w:rsidR="00D4341A" w:rsidRPr="00175B2D">
        <w:rPr>
          <w:rFonts w:ascii="Arial" w:eastAsia="Times New Roman" w:hAnsi="Arial" w:cs="Arial"/>
          <w:i/>
          <w:color w:val="000000"/>
          <w:sz w:val="20"/>
          <w:szCs w:val="20"/>
          <w:lang w:eastAsia="en-ZA"/>
        </w:rPr>
        <w:t>new or ‘complex’</w:t>
      </w:r>
      <w:r w:rsidRPr="00D4341A">
        <w:rPr>
          <w:rFonts w:ascii="Arial" w:hAnsi="Arial" w:cs="Arial"/>
          <w:bCs/>
          <w:i/>
          <w:sz w:val="20"/>
          <w:szCs w:val="20"/>
        </w:rPr>
        <w:t xml:space="preserve"> </w:t>
      </w:r>
      <w:r w:rsidR="00D4341A">
        <w:rPr>
          <w:rFonts w:ascii="Arial" w:hAnsi="Arial" w:cs="Arial"/>
          <w:bCs/>
          <w:i/>
          <w:sz w:val="20"/>
          <w:szCs w:val="20"/>
        </w:rPr>
        <w:t xml:space="preserve">AtoN </w:t>
      </w:r>
      <w:r w:rsidRPr="003F38D3">
        <w:rPr>
          <w:rFonts w:ascii="Arial" w:hAnsi="Arial" w:cs="Arial"/>
          <w:bCs/>
          <w:i/>
          <w:sz w:val="20"/>
          <w:szCs w:val="20"/>
        </w:rPr>
        <w:t xml:space="preserve">at the various stages of their career. </w:t>
      </w:r>
    </w:p>
    <w:p w14:paraId="53B762D1" w14:textId="418824CA" w:rsidR="00C30659" w:rsidRPr="00692833" w:rsidRDefault="00692833" w:rsidP="00692833">
      <w:pPr>
        <w:pStyle w:val="NoSpacing"/>
        <w:numPr>
          <w:ilvl w:val="0"/>
          <w:numId w:val="1"/>
        </w:numPr>
        <w:spacing w:before="240" w:after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692833">
        <w:rPr>
          <w:rFonts w:ascii="Arial" w:hAnsi="Arial" w:cs="Arial"/>
          <w:b/>
          <w:bCs/>
          <w:sz w:val="20"/>
          <w:szCs w:val="20"/>
        </w:rPr>
        <w:t>Gap Analysis</w:t>
      </w:r>
    </w:p>
    <w:tbl>
      <w:tblPr>
        <w:tblW w:w="9493" w:type="dxa"/>
        <w:tblBorders>
          <w:top w:val="dotted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157079" w:rsidRPr="00C30659" w14:paraId="0E72C5CF" w14:textId="0709FBC3" w:rsidTr="00175B2D">
        <w:trPr>
          <w:trHeight w:val="264"/>
          <w:tblHeader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2DD639C3" w14:textId="73DB1C75" w:rsidR="00157079" w:rsidRPr="00BF0FE2" w:rsidRDefault="00157079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BF0F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 xml:space="preserve">Brainstorming - </w:t>
            </w:r>
            <w:r w:rsidRPr="00BF0FE2">
              <w:rPr>
                <w:rFonts w:ascii="Arial" w:hAnsi="Arial" w:cs="Arial"/>
                <w:b/>
                <w:bCs/>
                <w:sz w:val="20"/>
                <w:szCs w:val="20"/>
              </w:rPr>
              <w:t>what should be taken into account</w:t>
            </w:r>
            <w:r w:rsidR="002A0DF6" w:rsidRPr="00BF0F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 developing new Guideline?</w:t>
            </w:r>
          </w:p>
        </w:tc>
        <w:tc>
          <w:tcPr>
            <w:tcW w:w="496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11024792" w14:textId="3EE31BBC" w:rsidR="00157079" w:rsidRDefault="00157079" w:rsidP="00FC39BC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Comments</w:t>
            </w:r>
          </w:p>
        </w:tc>
      </w:tr>
      <w:tr w:rsidR="00BF0FE2" w:rsidRPr="00C30659" w14:paraId="0750733A" w14:textId="5F5DC31E" w:rsidTr="00BF0FE2">
        <w:trPr>
          <w:trHeight w:val="552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922708B" w14:textId="476BB219" w:rsidR="00BF0FE2" w:rsidRPr="00BF0FE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6" w:hanging="59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BF0F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Attendance at nautical/naval tertiary institution (Theoretical)</w:t>
            </w:r>
          </w:p>
        </w:tc>
      </w:tr>
      <w:tr w:rsidR="00157079" w:rsidRPr="00C30659" w14:paraId="116B4D88" w14:textId="1D87EFE4" w:rsidTr="00175B2D">
        <w:trPr>
          <w:trHeight w:val="552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7290F277" w14:textId="46930267" w:rsidR="00157079" w:rsidRDefault="00157079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Which STCW module(s) for Officer of the Watch (OOW) training currently include any AtoN information?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What is the quality and extent of the information required? </w:t>
            </w:r>
          </w:p>
          <w:p w14:paraId="1C2C865B" w14:textId="77777777" w:rsidR="00157079" w:rsidRDefault="00157079" w:rsidP="007F35A5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could this be amended or improved in future?</w:t>
            </w:r>
          </w:p>
          <w:p w14:paraId="7D6A258D" w14:textId="77777777" w:rsidR="00157079" w:rsidRDefault="00157079" w:rsidP="007F35A5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do you ensure quality of AtoN training material and continued relevance of this training material?</w:t>
            </w:r>
          </w:p>
          <w:p w14:paraId="34613CEE" w14:textId="2E05284A" w:rsidR="00D701B0" w:rsidRPr="00692833" w:rsidRDefault="00D701B0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</w:tcPr>
          <w:p w14:paraId="0450B084" w14:textId="4058F41C" w:rsidR="00157079" w:rsidRDefault="00157079" w:rsidP="007F35A5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629" w:hanging="59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7F35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Chartwork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.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AtoN info is not considered or specified in the STCW model course. </w:t>
            </w:r>
          </w:p>
          <w:p w14:paraId="057AA5B5" w14:textId="3EB4F804" w:rsidR="006F363C" w:rsidRDefault="00157079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601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IALA (WWA)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produce content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</w:t>
            </w:r>
            <w:r w:rsidR="006F363C" w:rsidRP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as a start for </w:t>
            </w:r>
            <w:r w:rsidRP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6F363C" w:rsidRPr="00175B2D">
              <w:rPr>
                <w:rFonts w:ascii="Arial" w:hAnsi="Arial" w:cs="Arial"/>
                <w:bCs/>
                <w:sz w:val="20"/>
                <w:szCs w:val="20"/>
              </w:rPr>
              <w:t>National Competent Authorities, STCW Training Organisations and shipping owners/organisation</w:t>
            </w:r>
            <w:r w:rsidR="006F363C" w:rsidRPr="0010352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to ensure global uniformity and dissemination of information.</w:t>
            </w:r>
          </w:p>
          <w:p w14:paraId="7C773D61" w14:textId="796D9E98" w:rsidR="006F363C" w:rsidRDefault="006F363C" w:rsidP="006F363C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601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Consider roadmap </w:t>
            </w:r>
            <w:r w:rsidR="00E974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(phased-in approach)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to ensure AtoN guidance and training become part of the STCW model course content</w:t>
            </w:r>
            <w:r w:rsidR="00E974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(long term goal)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alternatively for the Navigation module. </w:t>
            </w:r>
          </w:p>
          <w:p w14:paraId="1D07F5CC" w14:textId="77777777" w:rsidR="00BA03DA" w:rsidRDefault="006F363C" w:rsidP="00B61900">
            <w:pPr>
              <w:pStyle w:val="ListParagraph"/>
              <w:spacing w:before="120" w:after="120" w:line="240" w:lineRule="auto"/>
              <w:ind w:left="596" w:firstLine="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Once this materialise, then the material is to </w:t>
            </w:r>
            <w:r w:rsidR="00805F1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be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used for IMO STCW training.</w:t>
            </w:r>
            <w:r w:rsidR="00BA03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16E757AE" w14:textId="0F780BD6" w:rsidR="00BA03DA" w:rsidRDefault="00BA03DA" w:rsidP="001D2878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Include small vessel skipper training</w:t>
            </w:r>
          </w:p>
          <w:p w14:paraId="2C31F9F4" w14:textId="441B7BE9" w:rsidR="00157079" w:rsidRPr="00906928" w:rsidRDefault="00BA03DA" w:rsidP="00B61900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Refer to training on local inland waterway markings</w:t>
            </w:r>
          </w:p>
        </w:tc>
      </w:tr>
      <w:tr w:rsidR="00BF0FE2" w:rsidRPr="00C30659" w14:paraId="37A52461" w14:textId="4D8B6023" w:rsidTr="00BF0FE2">
        <w:trPr>
          <w:trHeight w:val="552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F8D129E" w14:textId="717FA2D1" w:rsidR="00BF0FE2" w:rsidRPr="00D26C1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6" w:hanging="5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On </w:t>
            </w:r>
            <w:r w:rsidRPr="003F38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board / In-service training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– Cadet / Apprentice </w:t>
            </w:r>
            <w:r w:rsidRPr="003F38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(Practical)</w:t>
            </w:r>
          </w:p>
        </w:tc>
      </w:tr>
      <w:tr w:rsidR="00157079" w:rsidRPr="00C30659" w14:paraId="7920B7E8" w14:textId="0679C073" w:rsidTr="00175B2D">
        <w:trPr>
          <w:trHeight w:val="828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7C2C6908" w14:textId="0FDA095D" w:rsidR="00157079" w:rsidRDefault="00157079" w:rsidP="00B71652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How is a cadet/apprentice exposed to AtoN information / training on board a ship? </w:t>
            </w:r>
          </w:p>
          <w:p w14:paraId="367DBAEB" w14:textId="77777777" w:rsidR="00157079" w:rsidRDefault="00157079" w:rsidP="00B71652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Training Record Book (TRB)</w:t>
            </w:r>
          </w:p>
          <w:p w14:paraId="1078A6CF" w14:textId="7026B336" w:rsidR="00157079" w:rsidRDefault="00157079" w:rsidP="00B71652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Guidance and training from OOW and performing watchkeeping duties. </w:t>
            </w:r>
          </w:p>
          <w:p w14:paraId="7FA41A14" w14:textId="3EF791ED" w:rsidR="00157079" w:rsidRDefault="00157079" w:rsidP="00B71652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Publications carried on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board</w:t>
            </w:r>
          </w:p>
          <w:p w14:paraId="12647745" w14:textId="77777777" w:rsidR="00157079" w:rsidRDefault="00157079" w:rsidP="00B71652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Information contained on charts (paper and ENC). </w:t>
            </w:r>
          </w:p>
          <w:p w14:paraId="55715D9A" w14:textId="66C816F1" w:rsidR="00225ABD" w:rsidRPr="00B96D01" w:rsidRDefault="00225ABD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 xml:space="preserve">How to inform mariners of non-SOLAS vessels about new AtoN (e.g. MAtoN)?  </w:t>
            </w:r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</w:tcPr>
          <w:p w14:paraId="3A0C3A9E" w14:textId="6292D6BB" w:rsidR="00157079" w:rsidRDefault="00D701B0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hanging="720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>Expose cadet/apprentice to AtoN on board a ship</w:t>
            </w:r>
          </w:p>
          <w:p w14:paraId="22C19775" w14:textId="4BCD8A8E" w:rsidR="00157079" w:rsidRDefault="00157079" w:rsidP="00B71652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Requirement for all cadets to complete Training Record Book (TRB).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Currently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there is </w:t>
            </w: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no section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or requirement for AtoN in the TRB.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How could AtoN be included in the TRB?</w:t>
            </w:r>
          </w:p>
          <w:p w14:paraId="580C3D5D" w14:textId="47BA289C" w:rsidR="00157079" w:rsidRPr="00B71652" w:rsidRDefault="00157079" w:rsidP="000C3D1B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Consider/determine who is responsible (mandate) for the content of the TRB?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STCW requirement?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WWA to engage relevant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 xml:space="preserve">authorities and produce required section 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for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TRB’s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. </w:t>
            </w:r>
          </w:p>
          <w:p w14:paraId="7D171831" w14:textId="7C47C193" w:rsidR="00157079" w:rsidRDefault="00157079" w:rsidP="000C3D1B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Could the WWA produce explanatory video additional to the TRB as teaching aid? </w:t>
            </w:r>
          </w:p>
          <w:p w14:paraId="64E07686" w14:textId="122FE46D" w:rsidR="00157079" w:rsidRPr="00B55B65" w:rsidRDefault="00157079" w:rsidP="000C3D1B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ZA"/>
              </w:rPr>
            </w:pPr>
            <w:r w:rsidRPr="00B55B6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ZA"/>
              </w:rPr>
              <w:t>The TRB is the only tool to standardise cadet / apprentice knowledge and ensure global on-board AtoN training standards.</w:t>
            </w:r>
          </w:p>
          <w:p w14:paraId="0090E797" w14:textId="1CAE7731" w:rsidR="00157079" w:rsidRDefault="00157079" w:rsidP="000C3D1B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Reliant on OOW experience and understanding of AtoN.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Not a variant IALA can address. </w:t>
            </w:r>
          </w:p>
          <w:p w14:paraId="4E6BB292" w14:textId="4C3039F2" w:rsidR="00157079" w:rsidRDefault="00157079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Depending on geographical area (Africa vs Northern Europe) of practical experience gained, limited or no exposure will be gained in many AtoN variants (</w:t>
            </w:r>
            <w:r w:rsidR="006F363C" w:rsidRP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virtual </w:t>
            </w:r>
            <w:r w:rsidRP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complex Sector l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igh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ts etc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)</w:t>
            </w:r>
          </w:p>
          <w:p w14:paraId="650BAD37" w14:textId="6C8E7F7D" w:rsidR="00157079" w:rsidRDefault="00157079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Which compulsory publications contain AtoN information currently?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Chart symbols and abbreviations? </w:t>
            </w:r>
            <w:r w:rsidR="00F06797" w:rsidRPr="00175B2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ZA"/>
              </w:rPr>
              <w:t>NP735 IALA Maritime Buoyage System</w:t>
            </w:r>
            <w:r w:rsidR="00D701B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ZA"/>
              </w:rPr>
              <w:t xml:space="preserve"> (</w:t>
            </w:r>
            <w:r w:rsidR="00B304F9" w:rsidRPr="00B61900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en-ZA"/>
              </w:rPr>
              <w:t>Note</w:t>
            </w:r>
            <w:r w:rsidR="00B304F9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: </w:t>
            </w:r>
            <w:r w:rsidR="00D701B0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It should be the </w:t>
            </w:r>
            <w:r w:rsidR="00BA03DA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latest </w:t>
            </w:r>
            <w:r w:rsidR="00D701B0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>actual</w:t>
            </w:r>
            <w:r w:rsidR="00B304F9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D701B0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>IALA MBS document that should be the carriage requirement)</w:t>
            </w:r>
            <w:r w:rsidR="00F06797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>.</w:t>
            </w:r>
            <w:r w:rsidR="003E44BF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B304F9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What else?</w:t>
            </w:r>
            <w:r w:rsidR="00F06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769CC16A" w14:textId="7D2B2DB5" w:rsidR="00F06797" w:rsidRDefault="00F06797">
            <w:pPr>
              <w:pStyle w:val="ListParagraph"/>
              <w:spacing w:before="120" w:after="120" w:line="240" w:lineRule="auto"/>
              <w:ind w:left="629" w:hanging="33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Should IALA, or does IALA formulate content,</w:t>
            </w:r>
            <w:r w:rsidR="00144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for these publications</w:t>
            </w:r>
            <w:r w:rsidR="00144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 or is the mandate for this with IMO only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  <w:r w:rsidR="00144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0DD7EDE9" w14:textId="271C6526" w:rsidR="00157079" w:rsidRDefault="00157079" w:rsidP="000C3D1B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Could new or complex AtoN be included in paper chart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s’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otes?</w:t>
            </w:r>
          </w:p>
          <w:p w14:paraId="4F103905" w14:textId="0681DA75" w:rsidR="00157079" w:rsidRDefault="00157079" w:rsidP="000C3D1B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Similarly for ENC charts when icon on ECDIS is interrogated, to include more information for the mariner.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Who would be responsible or make this possible</w:t>
            </w:r>
            <w:r w:rsidR="00144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considering S100 standard?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IHO</w:t>
            </w:r>
            <w:r w:rsidR="00B304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&amp; IALA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? </w:t>
            </w:r>
          </w:p>
          <w:p w14:paraId="671C3972" w14:textId="076135E7" w:rsidR="00225ABD" w:rsidRDefault="00157079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If AtoN publication is carried, possibly only include reference(s) to publication, to ensure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mariners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optimise the utilisation of the AtoN publication. </w:t>
            </w:r>
          </w:p>
          <w:p w14:paraId="4B83B913" w14:textId="523FB095" w:rsidR="00157079" w:rsidRPr="00B71652" w:rsidRDefault="00225ABD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to inform mariners of non-SOLAS vessels about new AtoN (e.g. MAtoN)?</w:t>
            </w:r>
            <w:r w:rsid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 </w:t>
            </w:r>
            <w:r w:rsidR="00B97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Via </w:t>
            </w:r>
            <w:r w:rsid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Competent Authorities</w:t>
            </w:r>
            <w:r w:rsidR="00B97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</w:t>
            </w:r>
            <w:r w:rsid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Boating Clubs</w:t>
            </w:r>
            <w:r w:rsidR="00B97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</w:t>
            </w:r>
            <w:r w:rsidR="00B304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professional</w:t>
            </w:r>
            <w:r w:rsidR="00BA03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bodies</w:t>
            </w:r>
            <w:r w:rsidR="00B304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/</w:t>
            </w:r>
            <w:r w:rsidR="00BA03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associations/</w:t>
            </w:r>
            <w:r w:rsidR="00B304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societies</w:t>
            </w:r>
            <w:r w:rsidR="00BA03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publications, </w:t>
            </w:r>
            <w:r w:rsid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etc.</w:t>
            </w:r>
          </w:p>
        </w:tc>
      </w:tr>
      <w:tr w:rsidR="00BF0FE2" w:rsidRPr="00C30659" w14:paraId="5A8DAA20" w14:textId="1DE22CA2" w:rsidTr="00BF0FE2">
        <w:trPr>
          <w:trHeight w:val="479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7F656EA" w14:textId="2AF1CC83" w:rsidR="00BF0FE2" w:rsidRPr="00D26C1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6" w:hanging="5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3F38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lastRenderedPageBreak/>
              <w:t xml:space="preserve">On-board / In-service training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– OOW </w:t>
            </w:r>
            <w:r w:rsidRPr="003F38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(Practical)</w:t>
            </w:r>
          </w:p>
        </w:tc>
      </w:tr>
      <w:tr w:rsidR="00157079" w:rsidRPr="00C30659" w14:paraId="14EA5018" w14:textId="3D0D5FA6" w:rsidTr="00175B2D">
        <w:trPr>
          <w:trHeight w:val="276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0BB50F67" w14:textId="48D63D56" w:rsidR="00157079" w:rsidRDefault="00157079" w:rsidP="00A0112B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How is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OOW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exposed 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information / training on board a ship? </w:t>
            </w:r>
          </w:p>
          <w:p w14:paraId="02103870" w14:textId="316F7AE7" w:rsidR="00157079" w:rsidRDefault="00157079" w:rsidP="00A0112B">
            <w:pPr>
              <w:pStyle w:val="ListParagraph"/>
              <w:numPr>
                <w:ilvl w:val="0"/>
                <w:numId w:val="26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Publications (See point 2.(a)(iii))&amp;(iv) above)</w:t>
            </w:r>
          </w:p>
          <w:p w14:paraId="6CE984E8" w14:textId="77777777" w:rsidR="00157079" w:rsidRDefault="00157079" w:rsidP="00A0112B">
            <w:pPr>
              <w:pStyle w:val="ListParagraph"/>
              <w:numPr>
                <w:ilvl w:val="0"/>
                <w:numId w:val="26"/>
              </w:numPr>
              <w:spacing w:before="120" w:after="120" w:line="240" w:lineRule="auto"/>
              <w:ind w:left="596" w:hanging="567"/>
              <w:contextualSpacing w:val="0"/>
              <w:rPr>
                <w:ins w:id="0" w:author="James Collocott" w:date="2021-10-20T14:21:00Z"/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When conducting physical passage planning incl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uding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paper and ENC charts use</w:t>
            </w:r>
          </w:p>
          <w:p w14:paraId="07C46884" w14:textId="28592BD6" w:rsidR="000953D8" w:rsidRPr="00692833" w:rsidRDefault="000953D8" w:rsidP="00A0112B">
            <w:pPr>
              <w:pStyle w:val="ListParagraph"/>
              <w:numPr>
                <w:ilvl w:val="0"/>
                <w:numId w:val="26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ins w:id="1" w:author="James Collocott" w:date="2021-10-20T14:22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ZA"/>
                </w:rPr>
                <w:t>S</w:t>
              </w:r>
            </w:ins>
            <w:ins w:id="2" w:author="James Collocott" w:date="2021-10-20T14:21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ZA"/>
                </w:rPr>
                <w:t>etting ex</w:t>
              </w:r>
            </w:ins>
            <w:ins w:id="3" w:author="James Collocott" w:date="2021-10-20T14:22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ZA"/>
                </w:rPr>
                <w:t>ams</w:t>
              </w:r>
            </w:ins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</w:tcPr>
          <w:p w14:paraId="1214CFF5" w14:textId="77777777" w:rsidR="00157079" w:rsidRDefault="00157079" w:rsidP="00A0112B">
            <w:pPr>
              <w:pStyle w:val="ListParagraph"/>
              <w:numPr>
                <w:ilvl w:val="0"/>
                <w:numId w:val="27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  <w:p w14:paraId="674BF89C" w14:textId="18ED9B7F" w:rsidR="00157079" w:rsidRDefault="00157079" w:rsidP="00A0112B">
            <w:pPr>
              <w:pStyle w:val="ListParagraph"/>
              <w:numPr>
                <w:ilvl w:val="0"/>
                <w:numId w:val="28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point 2.(a)(iii) above</w:t>
            </w:r>
          </w:p>
          <w:p w14:paraId="1A257155" w14:textId="77777777" w:rsidR="00157079" w:rsidRDefault="00157079" w:rsidP="00A0112B">
            <w:pPr>
              <w:pStyle w:val="ListParagraph"/>
              <w:numPr>
                <w:ilvl w:val="0"/>
                <w:numId w:val="28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point 2.(a)(iv) above</w:t>
            </w:r>
          </w:p>
          <w:p w14:paraId="32A5C292" w14:textId="4488879F" w:rsidR="001440D4" w:rsidRPr="00B61900" w:rsidRDefault="00157079" w:rsidP="00B61900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Passage planning include mention</w:t>
            </w:r>
            <w:r w:rsidR="005024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of significant AtoN along planned tracks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but should this be stipulated in company </w:t>
            </w:r>
            <w:proofErr w:type="spellStart"/>
            <w:r w:rsidR="005024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sms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P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(under </w:t>
            </w:r>
            <w:r w:rsidR="005D2C98" w:rsidRPr="00175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International Safety Management (</w:t>
            </w:r>
            <w:r w:rsidRP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ISM</w:t>
            </w:r>
            <w:r w:rsidR="003E44BF" w:rsidRP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) to ensure OOW pay specific attention 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</w:tc>
      </w:tr>
      <w:tr w:rsidR="00BF0FE2" w:rsidRPr="00C30659" w14:paraId="77199BC3" w14:textId="40E307AA" w:rsidTr="00B61900">
        <w:trPr>
          <w:trHeight w:val="697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F8B3BA2" w14:textId="375DA341" w:rsidR="00BF0FE2" w:rsidRPr="00D26C1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5" w:hanging="59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0258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lastRenderedPageBreak/>
              <w:t>To what degr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ee, through which platforms and by which</w:t>
            </w:r>
            <w:r w:rsidRPr="000258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authorities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,</w:t>
            </w:r>
            <w:r w:rsidRPr="000258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is AtoN information disseminated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globally to the mariner</w:t>
            </w:r>
            <w:r w:rsidRPr="000258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?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 How can the delivery be improved?</w:t>
            </w:r>
          </w:p>
        </w:tc>
      </w:tr>
      <w:tr w:rsidR="00157079" w:rsidRPr="00C30659" w14:paraId="537ADA46" w14:textId="77777777" w:rsidTr="00175B2D">
        <w:trPr>
          <w:trHeight w:val="1219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F8CAFBE" w14:textId="08B90875" w:rsidR="00157079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IHO</w:t>
            </w:r>
          </w:p>
          <w:p w14:paraId="641B4100" w14:textId="536CE75E" w:rsidR="00157079" w:rsidRPr="00FB1B41" w:rsidRDefault="00157079" w:rsidP="00B02ED9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2.(a)(iv) above</w:t>
            </w:r>
          </w:p>
          <w:p w14:paraId="24006DAF" w14:textId="77777777" w:rsidR="00157079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IALA</w:t>
            </w:r>
          </w:p>
          <w:p w14:paraId="61531546" w14:textId="74423B70" w:rsidR="00157079" w:rsidRDefault="00157079" w:rsidP="00B02ED9">
            <w:pPr>
              <w:pStyle w:val="ListParagraph"/>
              <w:spacing w:before="120" w:after="120" w:line="240" w:lineRule="auto"/>
              <w:ind w:left="5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Recommendations &amp; Guidelines</w:t>
            </w:r>
          </w:p>
          <w:p w14:paraId="13F4F045" w14:textId="611D86D4" w:rsidR="00157079" w:rsidRPr="00FB1B41" w:rsidRDefault="00157079" w:rsidP="00B02ED9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1.(c), 2.(a)(i)&amp;(iii) above</w:t>
            </w:r>
          </w:p>
          <w:p w14:paraId="3ADCC42A" w14:textId="7B180E0D" w:rsidR="00157079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Publications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/Online</w:t>
            </w: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1DDD1BE9" w14:textId="425E4BC3" w:rsidR="00157079" w:rsidRPr="00FB1B41" w:rsidRDefault="00157079" w:rsidP="00B02ED9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(See point 2.(a)(iii))&amp;(iv) above)</w:t>
            </w:r>
          </w:p>
          <w:p w14:paraId="437F6100" w14:textId="2C18F50F" w:rsidR="00157079" w:rsidRPr="00FB1B41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Industrial partner websites and marketing information</w:t>
            </w:r>
          </w:p>
          <w:p w14:paraId="4667232D" w14:textId="77777777" w:rsidR="00157079" w:rsidRPr="00FB1B41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Tertiary training material</w:t>
            </w:r>
          </w:p>
          <w:p w14:paraId="40F280B9" w14:textId="59525884" w:rsidR="00157079" w:rsidRPr="00025876" w:rsidRDefault="00157079" w:rsidP="00B02ED9">
            <w:pPr>
              <w:pStyle w:val="ListParagraph"/>
              <w:spacing w:before="120" w:after="120" w:line="240" w:lineRule="auto"/>
              <w:ind w:left="596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1 (a), (b) and (c) above</w:t>
            </w:r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</w:tcPr>
          <w:p w14:paraId="38395166" w14:textId="77777777" w:rsidR="00157079" w:rsidRPr="00025876" w:rsidRDefault="00157079" w:rsidP="00025876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2.(a)(iv) above</w:t>
            </w:r>
          </w:p>
          <w:p w14:paraId="5E917B7E" w14:textId="77777777" w:rsidR="00157079" w:rsidRPr="00E1493F" w:rsidRDefault="00157079" w:rsidP="00025876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Producing study material as noted in 1.(c), 2.(a)(i)&amp;(iii) to ensure global standard</w:t>
            </w:r>
          </w:p>
          <w:p w14:paraId="6BFCB9CE" w14:textId="4EDA90A3" w:rsidR="00157079" w:rsidRDefault="00157079" w:rsidP="00E1493F">
            <w:pPr>
              <w:pStyle w:val="ListParagraph"/>
              <w:spacing w:before="120" w:after="120" w:line="240" w:lineRule="auto"/>
              <w:ind w:left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Publishing arrangements with partner entities (IMO, IHO, N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autical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nstitute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 industrial partner pub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lication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etc.) if not in place. </w:t>
            </w:r>
          </w:p>
          <w:p w14:paraId="63A8C5FE" w14:textId="5881291C" w:rsidR="00157079" w:rsidRDefault="00157079">
            <w:pPr>
              <w:pStyle w:val="ListParagraph"/>
              <w:spacing w:before="120" w:after="120" w:line="240" w:lineRule="auto"/>
              <w:ind w:left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Social media sharing and onward sharing by all members.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Could include short educational clips (30sec – 1min) that provide practical caution/advisory notes to the navigator</w:t>
            </w:r>
            <w:r w:rsidR="004D08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(requires continues updating).  Could IALA produce this?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2BEF2B9A" w14:textId="50E0039A" w:rsidR="00157079" w:rsidRPr="00C87E56" w:rsidRDefault="00157079" w:rsidP="00E1493F">
            <w:pPr>
              <w:pStyle w:val="ListParagraph"/>
              <w:spacing w:before="120" w:after="120" w:line="240" w:lineRule="auto"/>
              <w:ind w:left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does recommendations and guidelines reach the navigator if not via online portal?</w:t>
            </w:r>
          </w:p>
          <w:p w14:paraId="1F92B391" w14:textId="019F2094" w:rsidR="00157079" w:rsidRPr="00346247" w:rsidRDefault="00157079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2.(a)(iii) above.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Includes all forms of print.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What should be the focus of information distributed?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Should all IALA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Industrial 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ember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print </w:t>
            </w:r>
            <w:r w:rsidR="005024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(distribution methods of publications, and other printed information)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also be on IALA website?</w:t>
            </w:r>
          </w:p>
          <w:p w14:paraId="64E012D0" w14:textId="40868DFE" w:rsidR="00157079" w:rsidRPr="00B0144E" w:rsidRDefault="00157079" w:rsidP="00346247">
            <w:pPr>
              <w:pStyle w:val="ListParagraph"/>
              <w:spacing w:before="120" w:after="120" w:line="240" w:lineRule="auto"/>
              <w:ind w:left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See 4(b) above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online distribution. </w:t>
            </w:r>
          </w:p>
          <w:p w14:paraId="6D6D21F8" w14:textId="441CC02E" w:rsidR="00157079" w:rsidRPr="00FB1B41" w:rsidRDefault="00157079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Could include ‘educational’ pages that provide practical caution notes for the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mariner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provided by IALA for distribution. </w:t>
            </w:r>
          </w:p>
          <w:p w14:paraId="04372B0A" w14:textId="3AC4557A" w:rsidR="00157079" w:rsidRPr="00025876" w:rsidRDefault="00157079" w:rsidP="00025876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Only way to standardize global standard.</w:t>
            </w:r>
          </w:p>
        </w:tc>
      </w:tr>
      <w:tr w:rsidR="00BF0FE2" w:rsidRPr="00C30659" w14:paraId="779A96EF" w14:textId="77777777" w:rsidTr="00BF0FE2">
        <w:trPr>
          <w:trHeight w:val="522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575E9E3" w14:textId="1E0581ED" w:rsidR="00BF0FE2" w:rsidRPr="00BF0FE2" w:rsidRDefault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5" w:hanging="595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 w:rsidRPr="009518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What information should be included in training material for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mariners</w:t>
            </w:r>
            <w:r w:rsidRPr="009518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?</w:t>
            </w:r>
          </w:p>
        </w:tc>
      </w:tr>
      <w:tr w:rsidR="00157079" w:rsidRPr="00C30659" w14:paraId="19992F30" w14:textId="77777777" w:rsidTr="00175B2D">
        <w:trPr>
          <w:trHeight w:val="1219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A92DB80" w14:textId="03FF770C" w:rsidR="00157079" w:rsidRDefault="00157079" w:rsidP="009518F1">
            <w:pPr>
              <w:pStyle w:val="ListParagraph"/>
              <w:numPr>
                <w:ilvl w:val="0"/>
                <w:numId w:val="31"/>
              </w:numPr>
              <w:spacing w:before="120" w:after="120" w:line="240" w:lineRule="auto"/>
              <w:ind w:left="595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MBS</w:t>
            </w:r>
          </w:p>
          <w:p w14:paraId="643A3A9E" w14:textId="59BA7623" w:rsidR="00157079" w:rsidRDefault="00157079" w:rsidP="009518F1">
            <w:pPr>
              <w:pStyle w:val="ListParagraph"/>
              <w:numPr>
                <w:ilvl w:val="0"/>
                <w:numId w:val="31"/>
              </w:numPr>
              <w:spacing w:before="120" w:after="120" w:line="240" w:lineRule="auto"/>
              <w:ind w:left="595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Navguide</w:t>
            </w:r>
            <w:proofErr w:type="spellEnd"/>
          </w:p>
          <w:p w14:paraId="24FC741E" w14:textId="77777777" w:rsidR="003E44BF" w:rsidRDefault="003E44BF" w:rsidP="009518F1">
            <w:pPr>
              <w:pStyle w:val="ListParagraph"/>
              <w:numPr>
                <w:ilvl w:val="0"/>
                <w:numId w:val="31"/>
              </w:numPr>
              <w:spacing w:before="120" w:after="120" w:line="240" w:lineRule="auto"/>
              <w:ind w:left="595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Specific AtoN related training</w:t>
            </w:r>
          </w:p>
          <w:p w14:paraId="3921E86B" w14:textId="54561313" w:rsidR="00157079" w:rsidRPr="009518F1" w:rsidRDefault="00157079" w:rsidP="00175B2D">
            <w:pPr>
              <w:pStyle w:val="ListParagraph"/>
              <w:numPr>
                <w:ilvl w:val="0"/>
                <w:numId w:val="31"/>
              </w:numPr>
              <w:spacing w:before="120" w:after="120" w:line="240" w:lineRule="auto"/>
              <w:ind w:left="595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Other</w:t>
            </w:r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CAEDD96" w14:textId="68E896B8" w:rsidR="00157079" w:rsidRDefault="00157079" w:rsidP="00346247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All included at tertiary level.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Will only new or ‘complex’ AtoN be share via other platforms?</w:t>
            </w:r>
          </w:p>
          <w:p w14:paraId="25EEE484" w14:textId="3DEB025C" w:rsidR="00157079" w:rsidRDefault="00157079" w:rsidP="00346247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See (a) above.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Be mindful of duplication between MBS &amp;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Navguide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</w:p>
          <w:p w14:paraId="37141C94" w14:textId="58C153C6" w:rsidR="00157079" w:rsidRDefault="00157079" w:rsidP="00346247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??</w:t>
            </w:r>
          </w:p>
        </w:tc>
      </w:tr>
      <w:tr w:rsidR="00BF0FE2" w:rsidRPr="00C30659" w14:paraId="2373D1EE" w14:textId="77777777" w:rsidTr="00BF0FE2">
        <w:trPr>
          <w:trHeight w:val="442"/>
        </w:trPr>
        <w:tc>
          <w:tcPr>
            <w:tcW w:w="949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</w:tcPr>
          <w:p w14:paraId="0D7D8569" w14:textId="1F20EE65" w:rsidR="00BF0FE2" w:rsidRPr="00BF0FE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5" w:hanging="59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34624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Possible stu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mbling blocks and considerations</w:t>
            </w:r>
          </w:p>
        </w:tc>
      </w:tr>
      <w:tr w:rsidR="00157079" w:rsidRPr="00C30659" w14:paraId="0E223ADD" w14:textId="77777777" w:rsidTr="00175B2D">
        <w:trPr>
          <w:trHeight w:val="1219"/>
        </w:trPr>
        <w:tc>
          <w:tcPr>
            <w:tcW w:w="453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F2ADCE8" w14:textId="6A167559" w:rsidR="00157079" w:rsidRDefault="00157079" w:rsidP="0034624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Ability to affect change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to documentation and legislation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 STCW, TRB, Compulsory Publication list</w:t>
            </w:r>
            <w:r w:rsidR="00310FE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content</w:t>
            </w:r>
          </w:p>
          <w:p w14:paraId="55468674" w14:textId="05269FAA" w:rsidR="00157079" w:rsidRDefault="00157079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Overstepping boundaries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to point 6(a)</w:t>
            </w:r>
          </w:p>
          <w:p w14:paraId="44D1021B" w14:textId="77777777" w:rsidR="00157079" w:rsidRDefault="00157079" w:rsidP="0034624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Possible cost involved</w:t>
            </w:r>
          </w:p>
          <w:p w14:paraId="75F25534" w14:textId="77777777" w:rsidR="00157079" w:rsidRDefault="00157079" w:rsidP="0034624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Quality of information produced</w:t>
            </w:r>
          </w:p>
          <w:p w14:paraId="524C34E7" w14:textId="2BF7C433" w:rsidR="00157079" w:rsidRPr="00346247" w:rsidRDefault="00157079" w:rsidP="0034624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Producing material that is too verbose or extensive to effectively educate navigators (they are simple folk ;-))</w:t>
            </w:r>
          </w:p>
        </w:tc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11139288" w14:textId="3DF35C39" w:rsidR="00157079" w:rsidRDefault="00157079" w:rsidP="000C0E33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Determine starting point?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Who to approach. </w:t>
            </w:r>
          </w:p>
          <w:p w14:paraId="7952CCFC" w14:textId="5321366A" w:rsidR="00157079" w:rsidRDefault="00157079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to approach relevant organisations (IMO, IHO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6A3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etc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)?</w:t>
            </w:r>
          </w:p>
          <w:p w14:paraId="01E90CAA" w14:textId="77777777" w:rsidR="00157079" w:rsidRDefault="00157079" w:rsidP="000C0E33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To be determined or scoped</w:t>
            </w:r>
          </w:p>
          <w:p w14:paraId="5B2EB330" w14:textId="77777777" w:rsidR="00157079" w:rsidRDefault="00157079" w:rsidP="000C0E33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WWA to drive the project and ensure uniformity of training material on all platforms.</w:t>
            </w:r>
          </w:p>
          <w:p w14:paraId="361992D1" w14:textId="3CD1D450" w:rsidR="00157079" w:rsidRPr="006659E7" w:rsidRDefault="00157079" w:rsidP="006659E7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Concise and shortened ‘modules’ to be produced. ????</w:t>
            </w:r>
          </w:p>
        </w:tc>
      </w:tr>
      <w:tr w:rsidR="00BF0FE2" w:rsidRPr="00C30659" w14:paraId="1AD85D1B" w14:textId="77777777" w:rsidTr="00BF0FE2">
        <w:trPr>
          <w:trHeight w:val="702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3241A15E" w14:textId="3C316C55" w:rsidR="00BF0FE2" w:rsidRPr="00BF0FE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5" w:hanging="59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BB5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lastRenderedPageBreak/>
              <w:t>What should be the focus of a Guideline on AtoN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awareness for officers (based on G1149 on VTS Training for Deck Officers)</w:t>
            </w:r>
            <w:r w:rsidRPr="00BB5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?</w:t>
            </w:r>
          </w:p>
        </w:tc>
      </w:tr>
      <w:tr w:rsidR="00157079" w:rsidRPr="00C30659" w14:paraId="05D2BC18" w14:textId="77777777" w:rsidTr="00175B2D">
        <w:trPr>
          <w:trHeight w:val="1219"/>
        </w:trPr>
        <w:tc>
          <w:tcPr>
            <w:tcW w:w="4531" w:type="dxa"/>
            <w:tcBorders>
              <w:right w:val="dotted" w:sz="4" w:space="0" w:color="auto"/>
            </w:tcBorders>
            <w:shd w:val="clear" w:color="auto" w:fill="auto"/>
            <w:noWrap/>
          </w:tcPr>
          <w:p w14:paraId="512E8F9B" w14:textId="372C9BDA" w:rsidR="002A0DF6" w:rsidRDefault="002A0DF6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Introduction</w:t>
            </w:r>
          </w:p>
          <w:p w14:paraId="068FFD60" w14:textId="0CEBBC1C" w:rsidR="00157079" w:rsidRDefault="0015707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Aims &amp; Objective – Initial</w:t>
            </w:r>
          </w:p>
          <w:p w14:paraId="38D28F56" w14:textId="692047E3" w:rsidR="00157079" w:rsidRDefault="00157079" w:rsidP="00BB50A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Aims &amp; Objective - Long-term</w:t>
            </w:r>
          </w:p>
          <w:p w14:paraId="2B8713DA" w14:textId="77777777" w:rsidR="002A0DF6" w:rsidRDefault="002A0DF6" w:rsidP="002A0DF6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Training Activities</w:t>
            </w:r>
          </w:p>
          <w:p w14:paraId="16E0A492" w14:textId="2DBF5227" w:rsidR="002A0DF6" w:rsidRPr="00175B2D" w:rsidRDefault="00B02ED9" w:rsidP="00175B2D">
            <w:pPr>
              <w:pStyle w:val="ListParagraph"/>
              <w:numPr>
                <w:ilvl w:val="1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175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Maritime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training</w:t>
            </w:r>
            <w:r w:rsidR="002A0DF6" w:rsidRPr="00175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institution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</w:t>
            </w:r>
            <w:r w:rsidR="002A0DF6" w:rsidRPr="00175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(Theoretical)</w:t>
            </w:r>
          </w:p>
          <w:p w14:paraId="1813318C" w14:textId="5A8BB149" w:rsidR="002A0DF6" w:rsidRDefault="002A0DF6" w:rsidP="00175B2D">
            <w:pPr>
              <w:pStyle w:val="ListParagraph"/>
              <w:numPr>
                <w:ilvl w:val="1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ZA"/>
              </w:rPr>
            </w:pPr>
            <w:r w:rsidRPr="00175B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ZA"/>
              </w:rPr>
              <w:t>On board / In-service training – Cadet / Apprentice (</w:t>
            </w:r>
            <w:r w:rsidR="00B02ED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ZA"/>
              </w:rPr>
              <w:t>Practical)?</w:t>
            </w:r>
          </w:p>
          <w:p w14:paraId="765F995B" w14:textId="4C9FB800" w:rsidR="00B02ED9" w:rsidRPr="00175B2D" w:rsidRDefault="0015707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Benefits of AtoN for the Bridge Team</w:t>
            </w:r>
            <w:r w:rsidR="00B02ED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  <w:p w14:paraId="7073E775" w14:textId="3C1D1AF5" w:rsidR="00B02ED9" w:rsidRDefault="00B02ED9" w:rsidP="00B02ED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Where to find information on AtoN?</w:t>
            </w:r>
          </w:p>
          <w:p w14:paraId="5E861CA2" w14:textId="2662C8EB" w:rsidR="00157079" w:rsidRPr="00B02ED9" w:rsidRDefault="0015707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175B2D">
              <w:rPr>
                <w:rFonts w:ascii="Arial" w:hAnsi="Arial" w:cs="Arial"/>
                <w:sz w:val="20"/>
                <w:szCs w:val="20"/>
                <w:lang w:eastAsia="en-ZA"/>
              </w:rPr>
              <w:t>New AtoN and developments</w:t>
            </w:r>
            <w:r w:rsidR="002A0DF6" w:rsidRPr="00175B2D">
              <w:rPr>
                <w:rFonts w:ascii="Arial" w:hAnsi="Arial" w:cs="Arial"/>
                <w:sz w:val="20"/>
                <w:szCs w:val="20"/>
                <w:lang w:eastAsia="en-ZA"/>
              </w:rPr>
              <w:t>,</w:t>
            </w:r>
            <w:r w:rsidR="00B02ED9">
              <w:rPr>
                <w:rFonts w:ascii="Arial" w:hAnsi="Arial" w:cs="Arial"/>
                <w:sz w:val="20"/>
                <w:szCs w:val="20"/>
                <w:lang w:eastAsia="en-ZA"/>
              </w:rPr>
              <w:t xml:space="preserve"> </w:t>
            </w:r>
            <w:r w:rsidRPr="00175B2D">
              <w:rPr>
                <w:rFonts w:ascii="Arial" w:hAnsi="Arial" w:cs="Arial"/>
                <w:sz w:val="20"/>
                <w:szCs w:val="20"/>
                <w:lang w:eastAsia="en-ZA"/>
              </w:rPr>
              <w:t>incl</w:t>
            </w:r>
            <w:r w:rsidR="002A0DF6" w:rsidRPr="00175B2D">
              <w:rPr>
                <w:rFonts w:ascii="Arial" w:hAnsi="Arial" w:cs="Arial"/>
                <w:sz w:val="20"/>
                <w:szCs w:val="20"/>
                <w:lang w:eastAsia="en-ZA"/>
              </w:rPr>
              <w:t>uding</w:t>
            </w:r>
            <w:r w:rsidRPr="00175B2D">
              <w:rPr>
                <w:rFonts w:ascii="Arial" w:hAnsi="Arial" w:cs="Arial"/>
                <w:sz w:val="20"/>
                <w:szCs w:val="20"/>
                <w:lang w:eastAsia="en-ZA"/>
              </w:rPr>
              <w:t xml:space="preserve"> challenges</w:t>
            </w:r>
            <w:r w:rsidR="00B02ED9">
              <w:rPr>
                <w:rFonts w:ascii="Arial" w:hAnsi="Arial" w:cs="Arial"/>
                <w:sz w:val="20"/>
                <w:szCs w:val="20"/>
                <w:lang w:eastAsia="en-ZA"/>
              </w:rPr>
              <w:t xml:space="preserve">.  </w:t>
            </w:r>
            <w:r w:rsidR="00B02ED9" w:rsidRPr="00175B2D">
              <w:rPr>
                <w:rFonts w:ascii="Arial" w:hAnsi="Arial" w:cs="Arial"/>
                <w:bCs/>
                <w:sz w:val="20"/>
                <w:szCs w:val="20"/>
                <w:lang w:eastAsia="en-ZA"/>
              </w:rPr>
              <w:t>Disseminate amendments / new AtoN information globally to the mariner</w:t>
            </w:r>
            <w:r w:rsidR="00B02ED9">
              <w:rPr>
                <w:rFonts w:ascii="Arial" w:hAnsi="Arial" w:cs="Arial"/>
                <w:bCs/>
                <w:sz w:val="20"/>
                <w:szCs w:val="20"/>
                <w:lang w:eastAsia="en-ZA"/>
              </w:rPr>
              <w:t>?</w:t>
            </w:r>
          </w:p>
          <w:p w14:paraId="056C92B1" w14:textId="1D545D65" w:rsidR="00157079" w:rsidRDefault="00157079" w:rsidP="00BB50A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Challenges with AtoN for mariners today? 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What causes confusion?</w:t>
            </w:r>
          </w:p>
          <w:p w14:paraId="5DA251E5" w14:textId="77777777" w:rsidR="002A0DF6" w:rsidRDefault="002A0DF6" w:rsidP="00BB50A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Acronyms and Definitions</w:t>
            </w:r>
          </w:p>
          <w:p w14:paraId="49F07306" w14:textId="7CA446C9" w:rsidR="00157079" w:rsidRDefault="00157079" w:rsidP="00BB50A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</w:tc>
        <w:tc>
          <w:tcPr>
            <w:tcW w:w="4962" w:type="dxa"/>
            <w:tcBorders>
              <w:left w:val="dotted" w:sz="4" w:space="0" w:color="auto"/>
            </w:tcBorders>
            <w:shd w:val="clear" w:color="auto" w:fill="auto"/>
          </w:tcPr>
          <w:p w14:paraId="4A781174" w14:textId="36C2AEF2" w:rsidR="00157079" w:rsidRPr="00FA04C1" w:rsidRDefault="00157079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3E3D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Guidance and information </w:t>
            </w:r>
            <w:r w:rsidR="00B02ED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provided by WWA </w:t>
            </w:r>
            <w:r w:rsidRPr="003E3D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to be used by maritime training organisations in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 development of training on AtoN</w:t>
            </w:r>
            <w:r w:rsidRPr="003E3D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as an integral part of the training of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mariners</w:t>
            </w:r>
            <w:r w:rsidRPr="003E3D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</w:p>
          <w:p w14:paraId="1B6091F2" w14:textId="77777777" w:rsidR="00157079" w:rsidRDefault="00157079" w:rsidP="00FA04C1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Influence/set global policy on AtoN training at all levels. </w:t>
            </w:r>
          </w:p>
          <w:p w14:paraId="4FD5122E" w14:textId="4A00CB65" w:rsidR="00157079" w:rsidRDefault="00157079" w:rsidP="00FA04C1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List relevant information sources i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MBS,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Navguide</w:t>
            </w:r>
            <w:proofErr w:type="spellEnd"/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etc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</w:p>
          <w:p w14:paraId="7759167D" w14:textId="77777777" w:rsidR="00157079" w:rsidRDefault="00157079" w:rsidP="00FA04C1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Provide positional awareness</w:t>
            </w:r>
          </w:p>
          <w:p w14:paraId="1A04B453" w14:textId="660BA956" w:rsidR="00157079" w:rsidRDefault="00157079" w:rsidP="003E3D75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Supplement other systems GNSS of position fixing</w:t>
            </w:r>
          </w:p>
          <w:p w14:paraId="01A933BE" w14:textId="5332A231" w:rsidR="00157079" w:rsidRPr="003E3D75" w:rsidRDefault="00157079" w:rsidP="003E3D75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??</w:t>
            </w:r>
          </w:p>
          <w:p w14:paraId="6E4CF94B" w14:textId="65BE5001" w:rsidR="00157079" w:rsidRDefault="00157079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AIS,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virtual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etc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</w:p>
          <w:p w14:paraId="789D7A76" w14:textId="79DB52B6" w:rsidR="00157079" w:rsidRDefault="00157079" w:rsidP="003E3D75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Should global survey be initiated to determine more exactly what are mariners’ challenges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  <w:p w14:paraId="5BC73F42" w14:textId="78A12123" w:rsidR="0012366A" w:rsidRPr="002A0DF6" w:rsidRDefault="00157079" w:rsidP="001D2878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</w:tc>
      </w:tr>
    </w:tbl>
    <w:p w14:paraId="5C602CFF" w14:textId="30DF1122" w:rsidR="00BA03DA" w:rsidRPr="00B61900" w:rsidRDefault="00BA03DA" w:rsidP="00B61900">
      <w:pPr>
        <w:pStyle w:val="NoSpacing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61900">
        <w:rPr>
          <w:rFonts w:ascii="Arial" w:hAnsi="Arial" w:cs="Arial"/>
          <w:b/>
          <w:bCs/>
          <w:sz w:val="20"/>
          <w:szCs w:val="20"/>
        </w:rPr>
        <w:t>During discussion on 29/06/2021</w:t>
      </w:r>
      <w:r w:rsidR="001D2878">
        <w:rPr>
          <w:rFonts w:ascii="Arial" w:hAnsi="Arial" w:cs="Arial"/>
          <w:b/>
          <w:bCs/>
          <w:sz w:val="20"/>
          <w:szCs w:val="20"/>
        </w:rPr>
        <w:t xml:space="preserve"> </w:t>
      </w:r>
      <w:r w:rsidR="001D2878" w:rsidRPr="00B61900">
        <w:rPr>
          <w:rFonts w:ascii="Arial" w:hAnsi="Arial" w:cs="Arial"/>
          <w:sz w:val="20"/>
          <w:szCs w:val="20"/>
          <w:highlight w:val="yellow"/>
        </w:rPr>
        <w:t>(delete before distributi</w:t>
      </w:r>
      <w:r w:rsidR="001D2878">
        <w:rPr>
          <w:rFonts w:ascii="Arial" w:hAnsi="Arial" w:cs="Arial"/>
          <w:sz w:val="20"/>
          <w:szCs w:val="20"/>
          <w:highlight w:val="yellow"/>
        </w:rPr>
        <w:t>on</w:t>
      </w:r>
      <w:r w:rsidR="001D2878">
        <w:rPr>
          <w:rFonts w:ascii="Arial" w:hAnsi="Arial" w:cs="Arial"/>
          <w:b/>
          <w:bCs/>
          <w:sz w:val="20"/>
          <w:szCs w:val="20"/>
        </w:rPr>
        <w:t>)</w:t>
      </w:r>
      <w:r w:rsidR="001D2878" w:rsidRPr="001D287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C1AF5D4" w14:textId="77777777" w:rsidR="005D1D83" w:rsidRPr="0063359A" w:rsidRDefault="005D1D83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Guttorm:</w:t>
      </w:r>
    </w:p>
    <w:p w14:paraId="51558B66" w14:textId="77777777" w:rsidR="005D1D83" w:rsidRPr="0063359A" w:rsidRDefault="005D1D83" w:rsidP="00B61900">
      <w:pPr>
        <w:pStyle w:val="NoSpacing"/>
        <w:numPr>
          <w:ilvl w:val="0"/>
          <w:numId w:val="40"/>
        </w:numPr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AIS AtoN – Canada did survey and display not standard world-wide</w:t>
      </w:r>
    </w:p>
    <w:p w14:paraId="59D1A989" w14:textId="7CE1CE78" w:rsidR="005D1D83" w:rsidRPr="0063359A" w:rsidRDefault="00BA03DA" w:rsidP="00B61900">
      <w:pPr>
        <w:pStyle w:val="NoSpacing"/>
        <w:numPr>
          <w:ilvl w:val="0"/>
          <w:numId w:val="40"/>
        </w:numPr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 xml:space="preserve">Referred to virtual AIS and </w:t>
      </w:r>
      <w:r w:rsidR="005D1D83" w:rsidRPr="0063359A">
        <w:rPr>
          <w:rFonts w:ascii="Arial" w:hAnsi="Arial" w:cs="Arial"/>
          <w:sz w:val="20"/>
          <w:szCs w:val="20"/>
        </w:rPr>
        <w:t>MAtoN</w:t>
      </w:r>
    </w:p>
    <w:p w14:paraId="7AEAA874" w14:textId="77777777" w:rsidR="0012366A" w:rsidRPr="00B61900" w:rsidRDefault="0012366A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B61900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Trevor Harris: Aim guideline at training academies and competent authorities</w:t>
      </w:r>
    </w:p>
    <w:p w14:paraId="23D97BDB" w14:textId="1AC5FB74" w:rsidR="0012366A" w:rsidRPr="0063359A" w:rsidRDefault="0012366A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Chang Peng: </w:t>
      </w:r>
      <w:r w:rsidR="005D1D83" w:rsidRPr="0063359A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Contents to be at p</w:t>
      </w:r>
      <w:r w:rsidRPr="0063359A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ractical and tactical level</w:t>
      </w:r>
      <w:r w:rsidRPr="0063359A">
        <w:rPr>
          <w:rFonts w:ascii="Arial" w:hAnsi="Arial" w:cs="Arial"/>
          <w:sz w:val="20"/>
          <w:szCs w:val="20"/>
        </w:rPr>
        <w:t xml:space="preserve"> </w:t>
      </w:r>
    </w:p>
    <w:p w14:paraId="4273B163" w14:textId="50DD4B01" w:rsidR="0012366A" w:rsidRPr="0063359A" w:rsidRDefault="0012366A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Oleg</w:t>
      </w:r>
      <w:r w:rsidR="001D2878" w:rsidRPr="00B61900">
        <w:rPr>
          <w:rFonts w:ascii="Arial" w:hAnsi="Arial" w:cs="Arial"/>
          <w:sz w:val="20"/>
          <w:szCs w:val="20"/>
          <w:highlight w:val="yellow"/>
        </w:rPr>
        <w:t>(??)</w:t>
      </w:r>
      <w:r w:rsidR="001D2878">
        <w:rPr>
          <w:rFonts w:ascii="Arial" w:hAnsi="Arial" w:cs="Arial"/>
          <w:sz w:val="20"/>
          <w:szCs w:val="20"/>
        </w:rPr>
        <w:t xml:space="preserve"> (Russia)</w:t>
      </w:r>
      <w:r w:rsidRPr="0063359A">
        <w:rPr>
          <w:rFonts w:ascii="Arial" w:hAnsi="Arial" w:cs="Arial"/>
          <w:sz w:val="20"/>
          <w:szCs w:val="20"/>
        </w:rPr>
        <w:t>:</w:t>
      </w:r>
      <w:r w:rsidR="005D1D83" w:rsidRPr="0063359A">
        <w:rPr>
          <w:rFonts w:ascii="Arial" w:hAnsi="Arial" w:cs="Arial"/>
          <w:sz w:val="20"/>
          <w:szCs w:val="20"/>
        </w:rPr>
        <w:t xml:space="preserve"> It should be practical</w:t>
      </w:r>
      <w:r w:rsidR="00DF0D8D" w:rsidRPr="0063359A">
        <w:rPr>
          <w:rFonts w:ascii="Arial" w:hAnsi="Arial" w:cs="Arial"/>
          <w:sz w:val="20"/>
          <w:szCs w:val="20"/>
        </w:rPr>
        <w:t xml:space="preserve">.  Should be for all mariners, not only for professional mariners  </w:t>
      </w:r>
      <w:r w:rsidR="005D1D83" w:rsidRPr="0063359A">
        <w:rPr>
          <w:rFonts w:ascii="Arial" w:hAnsi="Arial" w:cs="Arial"/>
          <w:sz w:val="20"/>
          <w:szCs w:val="20"/>
        </w:rPr>
        <w:t xml:space="preserve"> </w:t>
      </w:r>
      <w:r w:rsidRPr="0063359A">
        <w:rPr>
          <w:rFonts w:ascii="Arial" w:hAnsi="Arial" w:cs="Arial"/>
          <w:sz w:val="20"/>
          <w:szCs w:val="20"/>
        </w:rPr>
        <w:t xml:space="preserve"> </w:t>
      </w:r>
    </w:p>
    <w:p w14:paraId="3B38E6AB" w14:textId="77777777" w:rsidR="005334D8" w:rsidRPr="0063359A" w:rsidRDefault="0012366A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Guttorm: Confusion for mariners</w:t>
      </w:r>
      <w:r w:rsidR="005D1D83" w:rsidRPr="0063359A">
        <w:rPr>
          <w:rFonts w:ascii="Arial" w:hAnsi="Arial" w:cs="Arial"/>
          <w:sz w:val="20"/>
          <w:szCs w:val="20"/>
        </w:rPr>
        <w:t>, e.g. background lighting, how to use sector- and range lights, when to use virtual, for posi</w:t>
      </w:r>
      <w:r w:rsidR="00DF0D8D" w:rsidRPr="0063359A">
        <w:rPr>
          <w:rFonts w:ascii="Arial" w:hAnsi="Arial" w:cs="Arial"/>
          <w:sz w:val="20"/>
          <w:szCs w:val="20"/>
        </w:rPr>
        <w:t xml:space="preserve">tioning - </w:t>
      </w:r>
      <w:r w:rsidR="005D1D83" w:rsidRPr="0063359A">
        <w:rPr>
          <w:rFonts w:ascii="Arial" w:hAnsi="Arial" w:cs="Arial"/>
          <w:sz w:val="20"/>
          <w:szCs w:val="20"/>
        </w:rPr>
        <w:t>used fixed AtoN</w:t>
      </w:r>
    </w:p>
    <w:p w14:paraId="3986B0AE" w14:textId="69EF6B19" w:rsidR="0012366A" w:rsidRPr="0063359A" w:rsidRDefault="005334D8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 xml:space="preserve">Trevor: Get information from training institutions as to the type of training material being used </w:t>
      </w:r>
      <w:r w:rsidR="005D1D83" w:rsidRPr="0063359A">
        <w:rPr>
          <w:rFonts w:ascii="Arial" w:hAnsi="Arial" w:cs="Arial"/>
          <w:sz w:val="20"/>
          <w:szCs w:val="20"/>
        </w:rPr>
        <w:t xml:space="preserve"> </w:t>
      </w:r>
    </w:p>
    <w:p w14:paraId="20EC81D0" w14:textId="5F1D47C7" w:rsidR="005334D8" w:rsidRPr="0063359A" w:rsidRDefault="005334D8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Kevin to dig</w:t>
      </w:r>
      <w:r w:rsidR="00C701C7" w:rsidRPr="0063359A">
        <w:rPr>
          <w:rFonts w:ascii="Arial" w:hAnsi="Arial" w:cs="Arial"/>
          <w:sz w:val="20"/>
          <w:szCs w:val="20"/>
        </w:rPr>
        <w:t xml:space="preserve"> out information from Nautical I</w:t>
      </w:r>
      <w:r w:rsidRPr="0063359A">
        <w:rPr>
          <w:rFonts w:ascii="Arial" w:hAnsi="Arial" w:cs="Arial"/>
          <w:sz w:val="20"/>
          <w:szCs w:val="20"/>
        </w:rPr>
        <w:t>nstitute on an AtoN survey that they did some years back</w:t>
      </w:r>
    </w:p>
    <w:p w14:paraId="269BFB6E" w14:textId="7F9C798A" w:rsidR="0063359A" w:rsidRPr="00B61900" w:rsidRDefault="0063359A" w:rsidP="00B61900">
      <w:pPr>
        <w:pStyle w:val="ListParagraph"/>
        <w:numPr>
          <w:ilvl w:val="0"/>
          <w:numId w:val="39"/>
        </w:numPr>
        <w:spacing w:before="120" w:after="120" w:line="240" w:lineRule="auto"/>
        <w:ind w:left="567" w:hanging="567"/>
        <w:contextualSpacing w:val="0"/>
        <w:rPr>
          <w:rFonts w:ascii="Arial" w:eastAsia="Times New Roman" w:hAnsi="Arial" w:cs="Arial"/>
          <w:color w:val="000000" w:themeColor="text1"/>
          <w:sz w:val="20"/>
          <w:szCs w:val="20"/>
          <w:lang w:eastAsia="en-ZA"/>
        </w:rPr>
      </w:pPr>
      <w:r w:rsidRPr="0063359A">
        <w:rPr>
          <w:rFonts w:ascii="Arial" w:hAnsi="Arial" w:cs="Arial"/>
          <w:sz w:val="20"/>
          <w:szCs w:val="20"/>
        </w:rPr>
        <w:t xml:space="preserve">Kevin re. WWA making videos available. </w:t>
      </w:r>
      <w:r w:rsidRPr="00B61900">
        <w:rPr>
          <w:rFonts w:ascii="Arial" w:eastAsia="Times New Roman" w:hAnsi="Arial" w:cs="Arial"/>
          <w:color w:val="000000" w:themeColor="text1"/>
          <w:sz w:val="20"/>
          <w:szCs w:val="20"/>
          <w:lang w:eastAsia="en-ZA"/>
        </w:rPr>
        <w:t>Videos should be OK if they can support a guideline etc. With good quality content we could put something together, also with animations etc. </w:t>
      </w:r>
    </w:p>
    <w:p w14:paraId="49096D0C" w14:textId="77777777" w:rsidR="0063359A" w:rsidRPr="00B61900" w:rsidRDefault="0063359A" w:rsidP="00B6190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5D4075BB" w14:textId="77777777" w:rsidR="00990CCD" w:rsidRPr="0091600D" w:rsidRDefault="00990CCD" w:rsidP="00B61900">
      <w:pPr>
        <w:pStyle w:val="NoSpacing"/>
        <w:spacing w:before="240" w:after="120"/>
        <w:jc w:val="both"/>
        <w:rPr>
          <w:rFonts w:ascii="Arial" w:hAnsi="Arial" w:cs="Arial"/>
          <w:sz w:val="20"/>
          <w:szCs w:val="20"/>
        </w:rPr>
      </w:pPr>
    </w:p>
    <w:sectPr w:rsidR="00990CCD" w:rsidRPr="0091600D" w:rsidSect="009927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91" w:right="1191" w:bottom="119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0E96E" w14:textId="77777777" w:rsidR="00125D3B" w:rsidRDefault="00125D3B" w:rsidP="00D50B66">
      <w:pPr>
        <w:spacing w:after="0" w:line="240" w:lineRule="auto"/>
      </w:pPr>
      <w:r>
        <w:separator/>
      </w:r>
    </w:p>
  </w:endnote>
  <w:endnote w:type="continuationSeparator" w:id="0">
    <w:p w14:paraId="21290B64" w14:textId="77777777" w:rsidR="00125D3B" w:rsidRDefault="00125D3B" w:rsidP="00D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68B02" w14:textId="77777777" w:rsidR="003B50D9" w:rsidRDefault="003B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022804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5B025940" w14:textId="51407406" w:rsidR="00D50B66" w:rsidRPr="003B03E1" w:rsidRDefault="003B03E1" w:rsidP="003B03E1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 w:rsidRPr="00175B2D">
          <w:rPr>
            <w:rFonts w:ascii="Arial" w:hAnsi="Arial" w:cs="Arial"/>
            <w:sz w:val="18"/>
            <w:szCs w:val="18"/>
          </w:rPr>
          <w:fldChar w:fldCharType="begin"/>
        </w:r>
        <w:r w:rsidRPr="00175B2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175B2D">
          <w:rPr>
            <w:rFonts w:ascii="Arial" w:hAnsi="Arial" w:cs="Arial"/>
            <w:sz w:val="18"/>
            <w:szCs w:val="18"/>
          </w:rPr>
          <w:fldChar w:fldCharType="separate"/>
        </w:r>
        <w:r w:rsidR="00B61900">
          <w:rPr>
            <w:rFonts w:ascii="Arial" w:hAnsi="Arial" w:cs="Arial"/>
            <w:noProof/>
            <w:sz w:val="18"/>
            <w:szCs w:val="18"/>
          </w:rPr>
          <w:t>2</w:t>
        </w:r>
        <w:r w:rsidRPr="00175B2D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6C42" w14:textId="77777777" w:rsidR="003B50D9" w:rsidRDefault="003B50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C6CE9" w14:textId="77777777" w:rsidR="00125D3B" w:rsidRDefault="00125D3B" w:rsidP="00D50B66">
      <w:pPr>
        <w:spacing w:after="0" w:line="240" w:lineRule="auto"/>
      </w:pPr>
      <w:r>
        <w:separator/>
      </w:r>
    </w:p>
  </w:footnote>
  <w:footnote w:type="continuationSeparator" w:id="0">
    <w:p w14:paraId="2958A0D4" w14:textId="77777777" w:rsidR="00125D3B" w:rsidRDefault="00125D3B" w:rsidP="00D5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46C67" w14:textId="77777777" w:rsidR="003B50D9" w:rsidRDefault="003B50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1506" w14:textId="3391BE4C" w:rsidR="003B50D9" w:rsidRPr="003B50D9" w:rsidRDefault="003B50D9">
    <w:pPr>
      <w:pStyle w:val="Header"/>
      <w:rPr>
        <w:lang w:val="en-US"/>
      </w:rPr>
    </w:pPr>
    <w:r>
      <w:rPr>
        <w:lang w:val="en-US"/>
      </w:rPr>
      <w:t>ARM14-7.3.5.2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69E0" w14:textId="77777777" w:rsidR="003B50D9" w:rsidRDefault="003B50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74A9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4" w:hanging="360"/>
      </w:pPr>
    </w:lvl>
    <w:lvl w:ilvl="2" w:tplc="1C09001B" w:tentative="1">
      <w:start w:val="1"/>
      <w:numFmt w:val="lowerRoman"/>
      <w:lvlText w:val="%3."/>
      <w:lvlJc w:val="right"/>
      <w:pPr>
        <w:ind w:left="1834" w:hanging="180"/>
      </w:pPr>
    </w:lvl>
    <w:lvl w:ilvl="3" w:tplc="1C09000F" w:tentative="1">
      <w:start w:val="1"/>
      <w:numFmt w:val="decimal"/>
      <w:lvlText w:val="%4."/>
      <w:lvlJc w:val="left"/>
      <w:pPr>
        <w:ind w:left="2554" w:hanging="360"/>
      </w:pPr>
    </w:lvl>
    <w:lvl w:ilvl="4" w:tplc="1C090019" w:tentative="1">
      <w:start w:val="1"/>
      <w:numFmt w:val="lowerLetter"/>
      <w:lvlText w:val="%5."/>
      <w:lvlJc w:val="left"/>
      <w:pPr>
        <w:ind w:left="3274" w:hanging="360"/>
      </w:pPr>
    </w:lvl>
    <w:lvl w:ilvl="5" w:tplc="1C09001B" w:tentative="1">
      <w:start w:val="1"/>
      <w:numFmt w:val="lowerRoman"/>
      <w:lvlText w:val="%6."/>
      <w:lvlJc w:val="right"/>
      <w:pPr>
        <w:ind w:left="3994" w:hanging="180"/>
      </w:pPr>
    </w:lvl>
    <w:lvl w:ilvl="6" w:tplc="1C09000F" w:tentative="1">
      <w:start w:val="1"/>
      <w:numFmt w:val="decimal"/>
      <w:lvlText w:val="%7."/>
      <w:lvlJc w:val="left"/>
      <w:pPr>
        <w:ind w:left="4714" w:hanging="360"/>
      </w:pPr>
    </w:lvl>
    <w:lvl w:ilvl="7" w:tplc="1C090019" w:tentative="1">
      <w:start w:val="1"/>
      <w:numFmt w:val="lowerLetter"/>
      <w:lvlText w:val="%8."/>
      <w:lvlJc w:val="left"/>
      <w:pPr>
        <w:ind w:left="5434" w:hanging="360"/>
      </w:pPr>
    </w:lvl>
    <w:lvl w:ilvl="8" w:tplc="1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DAE7752"/>
    <w:multiLevelType w:val="hybridMultilevel"/>
    <w:tmpl w:val="D1401BE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882E2D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7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98" w:hanging="360"/>
      </w:pPr>
    </w:lvl>
    <w:lvl w:ilvl="2" w:tplc="1C09001B" w:tentative="1">
      <w:start w:val="1"/>
      <w:numFmt w:val="lowerRoman"/>
      <w:lvlText w:val="%3."/>
      <w:lvlJc w:val="right"/>
      <w:pPr>
        <w:ind w:left="2218" w:hanging="180"/>
      </w:pPr>
    </w:lvl>
    <w:lvl w:ilvl="3" w:tplc="1C09000F" w:tentative="1">
      <w:start w:val="1"/>
      <w:numFmt w:val="decimal"/>
      <w:lvlText w:val="%4."/>
      <w:lvlJc w:val="left"/>
      <w:pPr>
        <w:ind w:left="2938" w:hanging="360"/>
      </w:pPr>
    </w:lvl>
    <w:lvl w:ilvl="4" w:tplc="1C090019" w:tentative="1">
      <w:start w:val="1"/>
      <w:numFmt w:val="lowerLetter"/>
      <w:lvlText w:val="%5."/>
      <w:lvlJc w:val="left"/>
      <w:pPr>
        <w:ind w:left="3658" w:hanging="360"/>
      </w:pPr>
    </w:lvl>
    <w:lvl w:ilvl="5" w:tplc="1C09001B" w:tentative="1">
      <w:start w:val="1"/>
      <w:numFmt w:val="lowerRoman"/>
      <w:lvlText w:val="%6."/>
      <w:lvlJc w:val="right"/>
      <w:pPr>
        <w:ind w:left="4378" w:hanging="180"/>
      </w:pPr>
    </w:lvl>
    <w:lvl w:ilvl="6" w:tplc="1C09000F" w:tentative="1">
      <w:start w:val="1"/>
      <w:numFmt w:val="decimal"/>
      <w:lvlText w:val="%7."/>
      <w:lvlJc w:val="left"/>
      <w:pPr>
        <w:ind w:left="5098" w:hanging="360"/>
      </w:pPr>
    </w:lvl>
    <w:lvl w:ilvl="7" w:tplc="1C090019" w:tentative="1">
      <w:start w:val="1"/>
      <w:numFmt w:val="lowerLetter"/>
      <w:lvlText w:val="%8."/>
      <w:lvlJc w:val="left"/>
      <w:pPr>
        <w:ind w:left="5818" w:hanging="360"/>
      </w:pPr>
    </w:lvl>
    <w:lvl w:ilvl="8" w:tplc="1C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10A66BF8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8531C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2FEC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E02E7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7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98" w:hanging="360"/>
      </w:pPr>
    </w:lvl>
    <w:lvl w:ilvl="2" w:tplc="1C09001B" w:tentative="1">
      <w:start w:val="1"/>
      <w:numFmt w:val="lowerRoman"/>
      <w:lvlText w:val="%3."/>
      <w:lvlJc w:val="right"/>
      <w:pPr>
        <w:ind w:left="2218" w:hanging="180"/>
      </w:pPr>
    </w:lvl>
    <w:lvl w:ilvl="3" w:tplc="1C09000F" w:tentative="1">
      <w:start w:val="1"/>
      <w:numFmt w:val="decimal"/>
      <w:lvlText w:val="%4."/>
      <w:lvlJc w:val="left"/>
      <w:pPr>
        <w:ind w:left="2938" w:hanging="360"/>
      </w:pPr>
    </w:lvl>
    <w:lvl w:ilvl="4" w:tplc="1C090019" w:tentative="1">
      <w:start w:val="1"/>
      <w:numFmt w:val="lowerLetter"/>
      <w:lvlText w:val="%5."/>
      <w:lvlJc w:val="left"/>
      <w:pPr>
        <w:ind w:left="3658" w:hanging="360"/>
      </w:pPr>
    </w:lvl>
    <w:lvl w:ilvl="5" w:tplc="1C09001B" w:tentative="1">
      <w:start w:val="1"/>
      <w:numFmt w:val="lowerRoman"/>
      <w:lvlText w:val="%6."/>
      <w:lvlJc w:val="right"/>
      <w:pPr>
        <w:ind w:left="4378" w:hanging="180"/>
      </w:pPr>
    </w:lvl>
    <w:lvl w:ilvl="6" w:tplc="1C09000F" w:tentative="1">
      <w:start w:val="1"/>
      <w:numFmt w:val="decimal"/>
      <w:lvlText w:val="%7."/>
      <w:lvlJc w:val="left"/>
      <w:pPr>
        <w:ind w:left="5098" w:hanging="360"/>
      </w:pPr>
    </w:lvl>
    <w:lvl w:ilvl="7" w:tplc="1C090019" w:tentative="1">
      <w:start w:val="1"/>
      <w:numFmt w:val="lowerLetter"/>
      <w:lvlText w:val="%8."/>
      <w:lvlJc w:val="left"/>
      <w:pPr>
        <w:ind w:left="5818" w:hanging="360"/>
      </w:pPr>
    </w:lvl>
    <w:lvl w:ilvl="8" w:tplc="1C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15FD4DB9"/>
    <w:multiLevelType w:val="hybridMultilevel"/>
    <w:tmpl w:val="13F4D228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052E9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7694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4" w:hanging="360"/>
      </w:pPr>
    </w:lvl>
    <w:lvl w:ilvl="2" w:tplc="1C09001B" w:tentative="1">
      <w:start w:val="1"/>
      <w:numFmt w:val="lowerRoman"/>
      <w:lvlText w:val="%3."/>
      <w:lvlJc w:val="right"/>
      <w:pPr>
        <w:ind w:left="1834" w:hanging="180"/>
      </w:pPr>
    </w:lvl>
    <w:lvl w:ilvl="3" w:tplc="1C09000F" w:tentative="1">
      <w:start w:val="1"/>
      <w:numFmt w:val="decimal"/>
      <w:lvlText w:val="%4."/>
      <w:lvlJc w:val="left"/>
      <w:pPr>
        <w:ind w:left="2554" w:hanging="360"/>
      </w:pPr>
    </w:lvl>
    <w:lvl w:ilvl="4" w:tplc="1C090019" w:tentative="1">
      <w:start w:val="1"/>
      <w:numFmt w:val="lowerLetter"/>
      <w:lvlText w:val="%5."/>
      <w:lvlJc w:val="left"/>
      <w:pPr>
        <w:ind w:left="3274" w:hanging="360"/>
      </w:pPr>
    </w:lvl>
    <w:lvl w:ilvl="5" w:tplc="1C09001B" w:tentative="1">
      <w:start w:val="1"/>
      <w:numFmt w:val="lowerRoman"/>
      <w:lvlText w:val="%6."/>
      <w:lvlJc w:val="right"/>
      <w:pPr>
        <w:ind w:left="3994" w:hanging="180"/>
      </w:pPr>
    </w:lvl>
    <w:lvl w:ilvl="6" w:tplc="1C09000F" w:tentative="1">
      <w:start w:val="1"/>
      <w:numFmt w:val="decimal"/>
      <w:lvlText w:val="%7."/>
      <w:lvlJc w:val="left"/>
      <w:pPr>
        <w:ind w:left="4714" w:hanging="360"/>
      </w:pPr>
    </w:lvl>
    <w:lvl w:ilvl="7" w:tplc="1C090019" w:tentative="1">
      <w:start w:val="1"/>
      <w:numFmt w:val="lowerLetter"/>
      <w:lvlText w:val="%8."/>
      <w:lvlJc w:val="left"/>
      <w:pPr>
        <w:ind w:left="5434" w:hanging="360"/>
      </w:pPr>
    </w:lvl>
    <w:lvl w:ilvl="8" w:tplc="1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1EA96EED"/>
    <w:multiLevelType w:val="hybridMultilevel"/>
    <w:tmpl w:val="77EC0F9C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02241"/>
    <w:multiLevelType w:val="hybridMultilevel"/>
    <w:tmpl w:val="8A381D50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13CFC"/>
    <w:multiLevelType w:val="multilevel"/>
    <w:tmpl w:val="537E58F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3146AA9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36743"/>
    <w:multiLevelType w:val="multilevel"/>
    <w:tmpl w:val="52BC8F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6A24813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16BB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9A0679"/>
    <w:multiLevelType w:val="hybridMultilevel"/>
    <w:tmpl w:val="EF6C85EC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333A1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22A59"/>
    <w:multiLevelType w:val="hybridMultilevel"/>
    <w:tmpl w:val="BF9A0126"/>
    <w:lvl w:ilvl="0" w:tplc="03A05E7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56486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7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98" w:hanging="360"/>
      </w:pPr>
    </w:lvl>
    <w:lvl w:ilvl="2" w:tplc="1C09001B" w:tentative="1">
      <w:start w:val="1"/>
      <w:numFmt w:val="lowerRoman"/>
      <w:lvlText w:val="%3."/>
      <w:lvlJc w:val="right"/>
      <w:pPr>
        <w:ind w:left="2218" w:hanging="180"/>
      </w:pPr>
    </w:lvl>
    <w:lvl w:ilvl="3" w:tplc="1C09000F" w:tentative="1">
      <w:start w:val="1"/>
      <w:numFmt w:val="decimal"/>
      <w:lvlText w:val="%4."/>
      <w:lvlJc w:val="left"/>
      <w:pPr>
        <w:ind w:left="2938" w:hanging="360"/>
      </w:pPr>
    </w:lvl>
    <w:lvl w:ilvl="4" w:tplc="1C090019" w:tentative="1">
      <w:start w:val="1"/>
      <w:numFmt w:val="lowerLetter"/>
      <w:lvlText w:val="%5."/>
      <w:lvlJc w:val="left"/>
      <w:pPr>
        <w:ind w:left="3658" w:hanging="360"/>
      </w:pPr>
    </w:lvl>
    <w:lvl w:ilvl="5" w:tplc="1C09001B" w:tentative="1">
      <w:start w:val="1"/>
      <w:numFmt w:val="lowerRoman"/>
      <w:lvlText w:val="%6."/>
      <w:lvlJc w:val="right"/>
      <w:pPr>
        <w:ind w:left="4378" w:hanging="180"/>
      </w:pPr>
    </w:lvl>
    <w:lvl w:ilvl="6" w:tplc="1C09000F" w:tentative="1">
      <w:start w:val="1"/>
      <w:numFmt w:val="decimal"/>
      <w:lvlText w:val="%7."/>
      <w:lvlJc w:val="left"/>
      <w:pPr>
        <w:ind w:left="5098" w:hanging="360"/>
      </w:pPr>
    </w:lvl>
    <w:lvl w:ilvl="7" w:tplc="1C090019" w:tentative="1">
      <w:start w:val="1"/>
      <w:numFmt w:val="lowerLetter"/>
      <w:lvlText w:val="%8."/>
      <w:lvlJc w:val="left"/>
      <w:pPr>
        <w:ind w:left="5818" w:hanging="360"/>
      </w:pPr>
    </w:lvl>
    <w:lvl w:ilvl="8" w:tplc="1C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1" w15:restartNumberingAfterBreak="0">
    <w:nsid w:val="3BE75B6E"/>
    <w:multiLevelType w:val="hybridMultilevel"/>
    <w:tmpl w:val="9A0EAD2E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77E4F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50415"/>
    <w:multiLevelType w:val="hybridMultilevel"/>
    <w:tmpl w:val="70025862"/>
    <w:lvl w:ilvl="0" w:tplc="45AEA7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86909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B0E19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B3276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74881"/>
    <w:multiLevelType w:val="multilevel"/>
    <w:tmpl w:val="44EA5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8921B1A"/>
    <w:multiLevelType w:val="multilevel"/>
    <w:tmpl w:val="A3F8E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555F13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74ECE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05E29"/>
    <w:multiLevelType w:val="hybridMultilevel"/>
    <w:tmpl w:val="21FABE44"/>
    <w:lvl w:ilvl="0" w:tplc="1CAAEE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DA6093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553C4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6B0840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F427C0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330F2"/>
    <w:multiLevelType w:val="hybridMultilevel"/>
    <w:tmpl w:val="65C6ECFE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E2C81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7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98" w:hanging="360"/>
      </w:pPr>
    </w:lvl>
    <w:lvl w:ilvl="2" w:tplc="1C09001B" w:tentative="1">
      <w:start w:val="1"/>
      <w:numFmt w:val="lowerRoman"/>
      <w:lvlText w:val="%3."/>
      <w:lvlJc w:val="right"/>
      <w:pPr>
        <w:ind w:left="2218" w:hanging="180"/>
      </w:pPr>
    </w:lvl>
    <w:lvl w:ilvl="3" w:tplc="1C09000F" w:tentative="1">
      <w:start w:val="1"/>
      <w:numFmt w:val="decimal"/>
      <w:lvlText w:val="%4."/>
      <w:lvlJc w:val="left"/>
      <w:pPr>
        <w:ind w:left="2938" w:hanging="360"/>
      </w:pPr>
    </w:lvl>
    <w:lvl w:ilvl="4" w:tplc="1C090019" w:tentative="1">
      <w:start w:val="1"/>
      <w:numFmt w:val="lowerLetter"/>
      <w:lvlText w:val="%5."/>
      <w:lvlJc w:val="left"/>
      <w:pPr>
        <w:ind w:left="3658" w:hanging="360"/>
      </w:pPr>
    </w:lvl>
    <w:lvl w:ilvl="5" w:tplc="1C09001B" w:tentative="1">
      <w:start w:val="1"/>
      <w:numFmt w:val="lowerRoman"/>
      <w:lvlText w:val="%6."/>
      <w:lvlJc w:val="right"/>
      <w:pPr>
        <w:ind w:left="4378" w:hanging="180"/>
      </w:pPr>
    </w:lvl>
    <w:lvl w:ilvl="6" w:tplc="1C09000F" w:tentative="1">
      <w:start w:val="1"/>
      <w:numFmt w:val="decimal"/>
      <w:lvlText w:val="%7."/>
      <w:lvlJc w:val="left"/>
      <w:pPr>
        <w:ind w:left="5098" w:hanging="360"/>
      </w:pPr>
    </w:lvl>
    <w:lvl w:ilvl="7" w:tplc="1C090019" w:tentative="1">
      <w:start w:val="1"/>
      <w:numFmt w:val="lowerLetter"/>
      <w:lvlText w:val="%8."/>
      <w:lvlJc w:val="left"/>
      <w:pPr>
        <w:ind w:left="5818" w:hanging="360"/>
      </w:pPr>
    </w:lvl>
    <w:lvl w:ilvl="8" w:tplc="1C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8" w15:restartNumberingAfterBreak="0">
    <w:nsid w:val="78F36365"/>
    <w:multiLevelType w:val="hybridMultilevel"/>
    <w:tmpl w:val="E56CE4B8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4218C"/>
    <w:multiLevelType w:val="hybridMultilevel"/>
    <w:tmpl w:val="83BAE264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22"/>
  </w:num>
  <w:num w:numId="4">
    <w:abstractNumId w:val="20"/>
  </w:num>
  <w:num w:numId="5">
    <w:abstractNumId w:val="21"/>
  </w:num>
  <w:num w:numId="6">
    <w:abstractNumId w:val="17"/>
  </w:num>
  <w:num w:numId="7">
    <w:abstractNumId w:val="10"/>
  </w:num>
  <w:num w:numId="8">
    <w:abstractNumId w:val="36"/>
  </w:num>
  <w:num w:numId="9">
    <w:abstractNumId w:val="38"/>
  </w:num>
  <w:num w:numId="10">
    <w:abstractNumId w:val="39"/>
  </w:num>
  <w:num w:numId="11">
    <w:abstractNumId w:val="7"/>
  </w:num>
  <w:num w:numId="12">
    <w:abstractNumId w:val="27"/>
  </w:num>
  <w:num w:numId="13">
    <w:abstractNumId w:val="14"/>
  </w:num>
  <w:num w:numId="14">
    <w:abstractNumId w:val="19"/>
  </w:num>
  <w:num w:numId="15">
    <w:abstractNumId w:val="31"/>
  </w:num>
  <w:num w:numId="16">
    <w:abstractNumId w:val="11"/>
  </w:num>
  <w:num w:numId="17">
    <w:abstractNumId w:val="23"/>
  </w:num>
  <w:num w:numId="18">
    <w:abstractNumId w:val="0"/>
  </w:num>
  <w:num w:numId="19">
    <w:abstractNumId w:val="25"/>
  </w:num>
  <w:num w:numId="20">
    <w:abstractNumId w:val="9"/>
  </w:num>
  <w:num w:numId="21">
    <w:abstractNumId w:val="13"/>
  </w:num>
  <w:num w:numId="22">
    <w:abstractNumId w:val="5"/>
  </w:num>
  <w:num w:numId="23">
    <w:abstractNumId w:val="8"/>
  </w:num>
  <w:num w:numId="24">
    <w:abstractNumId w:val="6"/>
  </w:num>
  <w:num w:numId="25">
    <w:abstractNumId w:val="35"/>
  </w:num>
  <w:num w:numId="26">
    <w:abstractNumId w:val="37"/>
  </w:num>
  <w:num w:numId="27">
    <w:abstractNumId w:val="15"/>
  </w:num>
  <w:num w:numId="28">
    <w:abstractNumId w:val="2"/>
  </w:num>
  <w:num w:numId="29">
    <w:abstractNumId w:val="30"/>
  </w:num>
  <w:num w:numId="30">
    <w:abstractNumId w:val="18"/>
  </w:num>
  <w:num w:numId="31">
    <w:abstractNumId w:val="3"/>
  </w:num>
  <w:num w:numId="32">
    <w:abstractNumId w:val="29"/>
  </w:num>
  <w:num w:numId="33">
    <w:abstractNumId w:val="24"/>
  </w:num>
  <w:num w:numId="34">
    <w:abstractNumId w:val="26"/>
  </w:num>
  <w:num w:numId="35">
    <w:abstractNumId w:val="16"/>
  </w:num>
  <w:num w:numId="36">
    <w:abstractNumId w:val="4"/>
  </w:num>
  <w:num w:numId="37">
    <w:abstractNumId w:val="32"/>
  </w:num>
  <w:num w:numId="38">
    <w:abstractNumId w:val="34"/>
  </w:num>
  <w:num w:numId="39">
    <w:abstractNumId w:val="33"/>
  </w:num>
  <w:num w:numId="4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mes Collocott">
    <w15:presenceInfo w15:providerId="AD" w15:userId="S::jcollocott@samsa.org.za::21bc44d5-9373-4a99-b7cd-50c5163a87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659"/>
    <w:rsid w:val="00003134"/>
    <w:rsid w:val="00016D50"/>
    <w:rsid w:val="00025876"/>
    <w:rsid w:val="0002726C"/>
    <w:rsid w:val="0003465E"/>
    <w:rsid w:val="00056589"/>
    <w:rsid w:val="000625E6"/>
    <w:rsid w:val="00064393"/>
    <w:rsid w:val="0008636B"/>
    <w:rsid w:val="000953D8"/>
    <w:rsid w:val="000A3241"/>
    <w:rsid w:val="000B36BF"/>
    <w:rsid w:val="000B3F23"/>
    <w:rsid w:val="000C0E33"/>
    <w:rsid w:val="000C3D1B"/>
    <w:rsid w:val="000C75BF"/>
    <w:rsid w:val="0010352F"/>
    <w:rsid w:val="0011294D"/>
    <w:rsid w:val="0012366A"/>
    <w:rsid w:val="00124DA4"/>
    <w:rsid w:val="00125D3B"/>
    <w:rsid w:val="0012608E"/>
    <w:rsid w:val="001417D0"/>
    <w:rsid w:val="0014222F"/>
    <w:rsid w:val="001440D4"/>
    <w:rsid w:val="00144840"/>
    <w:rsid w:val="0015169E"/>
    <w:rsid w:val="00157079"/>
    <w:rsid w:val="00165360"/>
    <w:rsid w:val="00170124"/>
    <w:rsid w:val="00175B2D"/>
    <w:rsid w:val="001955EE"/>
    <w:rsid w:val="001A537A"/>
    <w:rsid w:val="001D2878"/>
    <w:rsid w:val="001D708B"/>
    <w:rsid w:val="001E195A"/>
    <w:rsid w:val="001F21B7"/>
    <w:rsid w:val="00203DB3"/>
    <w:rsid w:val="00225ABD"/>
    <w:rsid w:val="00243932"/>
    <w:rsid w:val="00243C19"/>
    <w:rsid w:val="002463B7"/>
    <w:rsid w:val="00273BF0"/>
    <w:rsid w:val="00275B4A"/>
    <w:rsid w:val="00275E7A"/>
    <w:rsid w:val="002860CA"/>
    <w:rsid w:val="00292C72"/>
    <w:rsid w:val="00292E94"/>
    <w:rsid w:val="00294B8F"/>
    <w:rsid w:val="002A0DF6"/>
    <w:rsid w:val="002A641D"/>
    <w:rsid w:val="002B785F"/>
    <w:rsid w:val="002C63AF"/>
    <w:rsid w:val="002D2A4B"/>
    <w:rsid w:val="002D365C"/>
    <w:rsid w:val="002E4959"/>
    <w:rsid w:val="002E5EAC"/>
    <w:rsid w:val="002F65FF"/>
    <w:rsid w:val="00305A53"/>
    <w:rsid w:val="00306825"/>
    <w:rsid w:val="00310501"/>
    <w:rsid w:val="00310FE5"/>
    <w:rsid w:val="00323805"/>
    <w:rsid w:val="00336C00"/>
    <w:rsid w:val="00346247"/>
    <w:rsid w:val="0035638F"/>
    <w:rsid w:val="003706E2"/>
    <w:rsid w:val="00371C26"/>
    <w:rsid w:val="00374A32"/>
    <w:rsid w:val="003B03E1"/>
    <w:rsid w:val="003B2553"/>
    <w:rsid w:val="003B50D9"/>
    <w:rsid w:val="003E3D75"/>
    <w:rsid w:val="003E44BF"/>
    <w:rsid w:val="003F38D3"/>
    <w:rsid w:val="00415EF3"/>
    <w:rsid w:val="004413FF"/>
    <w:rsid w:val="00450D6B"/>
    <w:rsid w:val="00491166"/>
    <w:rsid w:val="004C5B6A"/>
    <w:rsid w:val="004D08C8"/>
    <w:rsid w:val="004D52AA"/>
    <w:rsid w:val="004F02F0"/>
    <w:rsid w:val="005024EA"/>
    <w:rsid w:val="005334D8"/>
    <w:rsid w:val="00544E35"/>
    <w:rsid w:val="005D1D83"/>
    <w:rsid w:val="005D2C98"/>
    <w:rsid w:val="005F229B"/>
    <w:rsid w:val="005F5F3E"/>
    <w:rsid w:val="0060468A"/>
    <w:rsid w:val="006075CD"/>
    <w:rsid w:val="00615A77"/>
    <w:rsid w:val="00627858"/>
    <w:rsid w:val="0063359A"/>
    <w:rsid w:val="00633FD6"/>
    <w:rsid w:val="00646A45"/>
    <w:rsid w:val="00657B14"/>
    <w:rsid w:val="00660BFC"/>
    <w:rsid w:val="00661B1B"/>
    <w:rsid w:val="00663B52"/>
    <w:rsid w:val="006659E7"/>
    <w:rsid w:val="00684C16"/>
    <w:rsid w:val="00690C60"/>
    <w:rsid w:val="00692833"/>
    <w:rsid w:val="006A3622"/>
    <w:rsid w:val="006C0D44"/>
    <w:rsid w:val="006C1343"/>
    <w:rsid w:val="006C712E"/>
    <w:rsid w:val="006D5534"/>
    <w:rsid w:val="006F363C"/>
    <w:rsid w:val="007014EA"/>
    <w:rsid w:val="0072044D"/>
    <w:rsid w:val="00725733"/>
    <w:rsid w:val="00725F7A"/>
    <w:rsid w:val="00727DE7"/>
    <w:rsid w:val="00730CE9"/>
    <w:rsid w:val="007522F2"/>
    <w:rsid w:val="00753B0A"/>
    <w:rsid w:val="007624C0"/>
    <w:rsid w:val="007736BB"/>
    <w:rsid w:val="00795F7F"/>
    <w:rsid w:val="007B66DD"/>
    <w:rsid w:val="007D3F3D"/>
    <w:rsid w:val="007D7F3E"/>
    <w:rsid w:val="007E4ECB"/>
    <w:rsid w:val="007F35A5"/>
    <w:rsid w:val="00801791"/>
    <w:rsid w:val="00805F19"/>
    <w:rsid w:val="0081517B"/>
    <w:rsid w:val="00820450"/>
    <w:rsid w:val="00820A54"/>
    <w:rsid w:val="0082742E"/>
    <w:rsid w:val="008335ED"/>
    <w:rsid w:val="00836617"/>
    <w:rsid w:val="00843FCC"/>
    <w:rsid w:val="00851256"/>
    <w:rsid w:val="008512C6"/>
    <w:rsid w:val="00862C58"/>
    <w:rsid w:val="008A3212"/>
    <w:rsid w:val="008C1A37"/>
    <w:rsid w:val="008D4F7A"/>
    <w:rsid w:val="00906928"/>
    <w:rsid w:val="00912837"/>
    <w:rsid w:val="0091600D"/>
    <w:rsid w:val="009338AF"/>
    <w:rsid w:val="00947441"/>
    <w:rsid w:val="009518F1"/>
    <w:rsid w:val="00964A55"/>
    <w:rsid w:val="00982BB9"/>
    <w:rsid w:val="00990CCD"/>
    <w:rsid w:val="009927BF"/>
    <w:rsid w:val="009C1EBF"/>
    <w:rsid w:val="009C3E9D"/>
    <w:rsid w:val="009E6813"/>
    <w:rsid w:val="00A0112B"/>
    <w:rsid w:val="00A213E5"/>
    <w:rsid w:val="00A304D3"/>
    <w:rsid w:val="00A35A2F"/>
    <w:rsid w:val="00A4013C"/>
    <w:rsid w:val="00A504CE"/>
    <w:rsid w:val="00A60B9D"/>
    <w:rsid w:val="00A90C67"/>
    <w:rsid w:val="00A925AB"/>
    <w:rsid w:val="00AA5728"/>
    <w:rsid w:val="00AC1034"/>
    <w:rsid w:val="00AD104C"/>
    <w:rsid w:val="00AD32A8"/>
    <w:rsid w:val="00AF32B8"/>
    <w:rsid w:val="00B0144E"/>
    <w:rsid w:val="00B02ED9"/>
    <w:rsid w:val="00B13F7B"/>
    <w:rsid w:val="00B26E82"/>
    <w:rsid w:val="00B304F9"/>
    <w:rsid w:val="00B347F1"/>
    <w:rsid w:val="00B55B65"/>
    <w:rsid w:val="00B56DFF"/>
    <w:rsid w:val="00B61900"/>
    <w:rsid w:val="00B671E9"/>
    <w:rsid w:val="00B70927"/>
    <w:rsid w:val="00B71652"/>
    <w:rsid w:val="00B96D01"/>
    <w:rsid w:val="00B975F0"/>
    <w:rsid w:val="00BA03DA"/>
    <w:rsid w:val="00BA448F"/>
    <w:rsid w:val="00BB50A9"/>
    <w:rsid w:val="00BC1349"/>
    <w:rsid w:val="00BC4A58"/>
    <w:rsid w:val="00BD6DC7"/>
    <w:rsid w:val="00BE2F00"/>
    <w:rsid w:val="00BE673D"/>
    <w:rsid w:val="00BF0FE2"/>
    <w:rsid w:val="00BF59AF"/>
    <w:rsid w:val="00C00F01"/>
    <w:rsid w:val="00C068B0"/>
    <w:rsid w:val="00C13A31"/>
    <w:rsid w:val="00C20D22"/>
    <w:rsid w:val="00C21A11"/>
    <w:rsid w:val="00C24AFF"/>
    <w:rsid w:val="00C30659"/>
    <w:rsid w:val="00C517FB"/>
    <w:rsid w:val="00C701C7"/>
    <w:rsid w:val="00C87E56"/>
    <w:rsid w:val="00CA41CF"/>
    <w:rsid w:val="00CD5B52"/>
    <w:rsid w:val="00CD721A"/>
    <w:rsid w:val="00D05085"/>
    <w:rsid w:val="00D2233E"/>
    <w:rsid w:val="00D23B43"/>
    <w:rsid w:val="00D242FD"/>
    <w:rsid w:val="00D26C12"/>
    <w:rsid w:val="00D36557"/>
    <w:rsid w:val="00D41F23"/>
    <w:rsid w:val="00D4341A"/>
    <w:rsid w:val="00D50B66"/>
    <w:rsid w:val="00D5339F"/>
    <w:rsid w:val="00D54F08"/>
    <w:rsid w:val="00D701B0"/>
    <w:rsid w:val="00DA5F51"/>
    <w:rsid w:val="00DD0FBF"/>
    <w:rsid w:val="00DF0D8D"/>
    <w:rsid w:val="00DF7F7F"/>
    <w:rsid w:val="00E0074D"/>
    <w:rsid w:val="00E10E04"/>
    <w:rsid w:val="00E137E9"/>
    <w:rsid w:val="00E1493F"/>
    <w:rsid w:val="00E2391D"/>
    <w:rsid w:val="00E5468E"/>
    <w:rsid w:val="00E60F8E"/>
    <w:rsid w:val="00E879AC"/>
    <w:rsid w:val="00E943E8"/>
    <w:rsid w:val="00E97463"/>
    <w:rsid w:val="00EA0D80"/>
    <w:rsid w:val="00EA448A"/>
    <w:rsid w:val="00EF403F"/>
    <w:rsid w:val="00F06797"/>
    <w:rsid w:val="00F121A1"/>
    <w:rsid w:val="00F125D1"/>
    <w:rsid w:val="00F3103F"/>
    <w:rsid w:val="00F36895"/>
    <w:rsid w:val="00F522F5"/>
    <w:rsid w:val="00F574B0"/>
    <w:rsid w:val="00F71210"/>
    <w:rsid w:val="00F8304D"/>
    <w:rsid w:val="00F939C1"/>
    <w:rsid w:val="00F93FC3"/>
    <w:rsid w:val="00FA04C1"/>
    <w:rsid w:val="00FA5328"/>
    <w:rsid w:val="00FA75F3"/>
    <w:rsid w:val="00FA7690"/>
    <w:rsid w:val="00FB1B41"/>
    <w:rsid w:val="00FB3252"/>
    <w:rsid w:val="00FC39BC"/>
    <w:rsid w:val="00FD01B4"/>
    <w:rsid w:val="00FE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FF431B"/>
  <w15:chartTrackingRefBased/>
  <w15:docId w15:val="{179DB0E9-F12A-4BCA-9BA1-296335435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0659"/>
    <w:pPr>
      <w:spacing w:after="0" w:line="240" w:lineRule="auto"/>
    </w:pPr>
    <w:rPr>
      <w:rFonts w:ascii="Times New Roman" w:hAnsi="Times New Roman"/>
      <w:lang w:val="en-GB"/>
    </w:rPr>
  </w:style>
  <w:style w:type="paragraph" w:styleId="ListParagraph">
    <w:name w:val="List Paragraph"/>
    <w:basedOn w:val="Normal"/>
    <w:uiPriority w:val="34"/>
    <w:qFormat/>
    <w:rsid w:val="00753B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0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B66"/>
  </w:style>
  <w:style w:type="paragraph" w:styleId="Footer">
    <w:name w:val="footer"/>
    <w:basedOn w:val="Normal"/>
    <w:link w:val="FooterChar"/>
    <w:uiPriority w:val="99"/>
    <w:unhideWhenUsed/>
    <w:rsid w:val="00D50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B66"/>
  </w:style>
  <w:style w:type="paragraph" w:styleId="NormalWeb">
    <w:name w:val="Normal (Web)"/>
    <w:basedOn w:val="Normal"/>
    <w:uiPriority w:val="99"/>
    <w:unhideWhenUsed/>
    <w:rsid w:val="0003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B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512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0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7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F1D463-B541-4770-81EB-C8C3C7AA4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A02939-7A68-4517-B205-C25F263F1E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85E7D7-1C3E-4937-BC75-D8F04D6042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Collocott</dc:creator>
  <cp:keywords/>
  <dc:description/>
  <cp:lastModifiedBy>James Collocott</cp:lastModifiedBy>
  <cp:revision>3</cp:revision>
  <dcterms:created xsi:type="dcterms:W3CDTF">2021-10-01T08:40:00Z</dcterms:created>
  <dcterms:modified xsi:type="dcterms:W3CDTF">2021-10-20T14:57:00Z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